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493"/>
      </w:pPr>
      <w:r>
        <w:t xml:space="preserve">Bestandteile von Beton</w:t>
      </w:r>
      <w:r>
        <w:tab/>
      </w:r>
      <w:r/>
    </w:p>
    <w:p>
      <w:pPr>
        <w:pStyle w:val="494"/>
      </w:pPr>
      <w:r>
        <w:t xml:space="preserve">Lösungsblatt B</w:t>
      </w:r>
      <w:r/>
    </w:p>
    <w:p>
      <w:pPr>
        <w:pStyle w:val="488"/>
        <w:tabs>
          <w:tab w:val="left" w:pos="6890" w:leader="none"/>
        </w:tabs>
        <w:rPr>
          <w:sz w:val="40"/>
          <w:szCs w:val="40"/>
        </w:rPr>
      </w:pPr>
      <w:r>
        <w:rPr>
          <w:sz w:val="40"/>
          <w:szCs w:val="40"/>
        </w:rPr>
        <w:tab/>
      </w:r>
      <w:r/>
    </w:p>
    <w:p>
      <w:pPr>
        <w:rPr>
          <w:rStyle w:val="497"/>
        </w:rPr>
      </w:pPr>
      <w:r>
        <w:rPr>
          <w:rStyle w:val="497"/>
        </w:rPr>
        <w:t xml:space="preserve">Woraus wird Beton gemacht, welches sind die wesentlichen Bestandteile dieses Baustoffs?</w:t>
      </w:r>
      <w:r/>
    </w:p>
    <w:p>
      <w:pPr>
        <w:rPr>
          <w:rStyle w:val="483"/>
        </w:rPr>
      </w:pPr>
      <w:r>
        <w:t xml:space="preserve">Materialarchiv:</w:t>
      </w:r>
      <w:r>
        <w:rPr>
          <w:sz w:val="18"/>
          <w:szCs w:val="22"/>
          <w:lang w:val="de-CH" w:eastAsia="de-CH"/>
        </w:rPr>
        <w:t xml:space="preserve"> </w:t>
      </w:r>
      <w:hyperlink w:tooltip="Current Document" w:anchor="/detail/1335/beton" w:history="1">
        <w:r>
          <w:rPr>
            <w:rStyle w:val="483"/>
          </w:rPr>
          <w:t xml:space="preserve">http://www.materialarchiv.ch/#/detail/1335/beton</w:t>
        </w:r>
      </w:hyperlink>
      <w:r/>
      <w:r/>
    </w:p>
    <w:p>
      <w:pPr>
        <w:pStyle w:val="500"/>
        <w:rPr>
          <w:color w:val="FF0000"/>
          <w:lang w:val="de-CH" w:eastAsia="de-CH"/>
        </w:rPr>
      </w:pPr>
      <w:r>
        <w:rPr>
          <w:color w:val="FF0000"/>
          <w:lang w:val="de-CH" w:eastAsia="de-CH"/>
        </w:rPr>
        <w:t xml:space="preserve">Vereinfacht gesagt besteht Beton aus Zement und Gesteinskörnern. </w:t>
      </w:r>
      <w:r/>
    </w:p>
    <w:p>
      <w:pPr>
        <w:pStyle w:val="500"/>
        <w:rPr>
          <w:color w:val="FF0000"/>
          <w:lang w:val="de-CH" w:eastAsia="de-CH"/>
        </w:rPr>
      </w:pPr>
      <w:r>
        <w:rPr>
          <w:color w:val="FF0000"/>
          <w:lang w:val="de-CH" w:eastAsia="de-CH"/>
        </w:rPr>
        <w:t xml:space="preserve">Grundrezept: Zement (300 kg/m3), Wasser (150 Liter/m3), Sand (600 kg/m3) und Kies (1400 kg/m3).  </w:t>
      </w:r>
      <w:r/>
    </w:p>
    <w:p>
      <w:pPr>
        <w:rPr>
          <w:sz w:val="18"/>
          <w:szCs w:val="22"/>
          <w:lang w:val="fr-CH" w:eastAsia="de-CH"/>
        </w:rPr>
      </w:pPr>
      <w:r>
        <w:rPr>
          <w:lang w:val="fr-CH"/>
        </w:rPr>
        <w:t xml:space="preserve">Betonsuiss</w:t>
      </w:r>
      <w:r>
        <w:rPr>
          <w:lang w:val="fr-CH"/>
        </w:rPr>
        <w:t xml:space="preserve">e</w:t>
      </w:r>
      <w:r>
        <w:rPr>
          <w:lang w:val="fr-CH"/>
        </w:rPr>
        <w:t xml:space="preserve">:</w:t>
      </w:r>
      <w:r>
        <w:rPr>
          <w:sz w:val="18"/>
          <w:szCs w:val="22"/>
          <w:lang w:val="fr-CH" w:eastAsia="de-CH"/>
        </w:rPr>
        <w:t xml:space="preserve"> </w:t>
      </w:r>
      <w:hyperlink r:id="rId9" w:tooltip="https://www.betonsuisse.ch/Wissen/Betonwissen/Produktion-und-Verwendung/Was-es-zur-Betonherstellung-braucht/" w:history="1">
        <w:r>
          <w:rPr>
            <w:rStyle w:val="483"/>
            <w:lang w:val="fr-CH"/>
          </w:rPr>
          <w:t xml:space="preserve">https://www.betonsuisse.ch/Wissen/Betonwissen/Produktion-und-Verwendung/Was-es-zur-Betonherstellung-braucht/</w:t>
        </w:r>
      </w:hyperlink>
      <w:r>
        <w:rPr>
          <w:sz w:val="18"/>
          <w:szCs w:val="22"/>
          <w:lang w:val="fr-CH" w:eastAsia="de-CH"/>
        </w:rPr>
        <w:t xml:space="preserve">  </w:t>
      </w:r>
      <w:r/>
    </w:p>
    <w:p>
      <w:pPr>
        <w:pStyle w:val="500"/>
        <w:rPr>
          <w:color w:val="FF0000"/>
          <w:lang w:val="de-CH" w:eastAsia="de-CH"/>
        </w:rPr>
      </w:pPr>
      <w:r>
        <w:rPr>
          <w:color w:val="FF0000"/>
          <w:lang w:val="de-CH" w:eastAsia="de-CH"/>
        </w:rPr>
        <w:t xml:space="preserve">Der Baustoff Beton ist ein künstlich hergestellter Stein aus einem Gemisch von Zement, Wasser und Gesteinskörnung (Sand und Kies).</w:t>
      </w:r>
      <w:r>
        <w:rPr>
          <w:color w:val="FF0000"/>
          <w:lang w:val="de-CH" w:eastAsia="de-CH"/>
        </w:rPr>
        <w:br/>
        <w:t xml:space="preserve">Zement besteht in der Hauptsache aus Kalkstein und Mergel.</w:t>
      </w:r>
      <w:r/>
    </w:p>
    <w:p>
      <w:pPr>
        <w:rPr>
          <w:lang w:val="de-CH" w:eastAsia="de-CH"/>
        </w:rPr>
      </w:pPr>
      <w:r>
        <w:rPr>
          <w:lang w:val="de-CH" w:eastAsia="de-CH"/>
        </w:rPr>
      </w:r>
      <w:r/>
    </w:p>
    <w:p>
      <w:pPr>
        <w:rPr>
          <w:rStyle w:val="497"/>
        </w:rPr>
      </w:pPr>
      <w:r>
        <w:rPr>
          <w:rStyle w:val="497"/>
        </w:rPr>
        <w:t xml:space="preserve">Woher (aus der Umwelt) stammen die Bestandteile, und wie werden sie gewonnen? </w:t>
      </w:r>
      <w:r/>
    </w:p>
    <w:p>
      <w:pPr>
        <w:rPr>
          <w:lang w:val="de-CH"/>
        </w:rPr>
      </w:pPr>
      <w:r>
        <w:rPr>
          <w:lang w:val="de-CH"/>
        </w:rPr>
        <w:t xml:space="preserve">Informationsz</w:t>
      </w:r>
      <w:r>
        <w:rPr>
          <w:lang w:val="de-CH"/>
        </w:rPr>
        <w:t xml:space="preserve">entrum Beton (D): </w:t>
      </w:r>
      <w:hyperlink r:id="rId10" w:tooltip="https://www.beton-die-beste-wahl.de/rohstoffe/" w:history="1">
        <w:r>
          <w:rPr>
            <w:rStyle w:val="483"/>
          </w:rPr>
          <w:t xml:space="preserve">https://www.beton-die-beste-wahl.de/rohstoffe/</w:t>
        </w:r>
      </w:hyperlink>
      <w:r>
        <w:rPr>
          <w:sz w:val="18"/>
          <w:szCs w:val="22"/>
          <w:lang w:val="de-CH" w:eastAsia="de-CH"/>
        </w:rPr>
        <w:t xml:space="preserve"> </w:t>
      </w:r>
      <w:r/>
    </w:p>
    <w:p>
      <w:pPr>
        <w:pStyle w:val="500"/>
        <w:rPr>
          <w:color w:val="FF0000"/>
        </w:rPr>
      </w:pPr>
      <w:r>
        <w:rPr>
          <w:color w:val="FF0000"/>
        </w:rPr>
        <w:t xml:space="preserve">Die wichtigsten Grundstoffe von </w:t>
      </w:r>
      <w:r>
        <w:rPr>
          <w:color w:val="FF0000"/>
        </w:rPr>
        <w:t xml:space="preserve">Zement sind Kalkstein, Ton oder deren natürlich vorkommendes Gemisch, der Kalkmergel. Kalkstein entstand grösstenteils vor 65 bis 250 Millionen Jahren durch die Ablagerung von kalkhaltigen Kleinlebewesen in den Weltmeeren. Kalkstein gehört zu den weltweit </w:t>
      </w:r>
      <w:r>
        <w:rPr>
          <w:color w:val="FF0000"/>
        </w:rPr>
        <w:t xml:space="preserve">am besten verfügbaren mineralischen Rohstoffen</w:t>
      </w:r>
      <w:r>
        <w:rPr>
          <w:color w:val="FF0000"/>
        </w:rPr>
        <w:t xml:space="preserve">: Etwa 5 Prozent der Erdkruste besteht daraus. Der Abbau von Kalkstein erfolgt in Steinbrüchen. </w:t>
      </w:r>
      <w:r>
        <w:rPr>
          <w:color w:val="FF0000"/>
        </w:rPr>
        <w:br/>
        <w:t xml:space="preserve">Auch die Gesteinskörnungen als Zuschlagstoffe für Beton werden wie Kalkstein und Ton in der Regel aus natürlichen Lagerstätten wie z. B. Flüssen, Seen oder Kiesgruben gewonnen.</w:t>
      </w:r>
      <w:r/>
    </w:p>
    <w:p>
      <w:pPr>
        <w:rPr>
          <w:sz w:val="22"/>
          <w:szCs w:val="22"/>
          <w:lang w:val="de-CH" w:eastAsia="de-CH"/>
        </w:rPr>
      </w:pPr>
      <w:r>
        <w:t xml:space="preserve">FSKB Fachverband der Schweizerischen Kies- und Betonindustrie</w:t>
      </w:r>
      <w:r>
        <w:rPr>
          <w:sz w:val="22"/>
          <w:szCs w:val="22"/>
          <w:lang w:val="de-CH" w:eastAsia="de-CH"/>
        </w:rPr>
        <w:t xml:space="preserve"> (2017): Bericht über die Versorgung der Schweiz mit  nichtenergetischen mineralischen Rohstoffen, Seite 10-11</w:t>
      </w:r>
      <w:r>
        <w:rPr>
          <w:sz w:val="22"/>
          <w:szCs w:val="22"/>
          <w:lang w:eastAsia="de-CH"/>
        </w:rPr>
        <w:t xml:space="preserve">. </w:t>
      </w:r>
      <w:hyperlink r:id="rId11" w:tooltip="http://www.fskb.ch/wp-content/uploads/2018/01/Bericht-mineralische-Rohstoffe-CH.pdf" w:history="1">
        <w:r>
          <w:rPr>
            <w:rStyle w:val="483"/>
            <w:sz w:val="18"/>
            <w:szCs w:val="22"/>
            <w:lang w:val="de-CH" w:eastAsia="de-CH"/>
          </w:rPr>
          <w:t xml:space="preserve">http://www.fskb.ch/wp-content/uploads/2018/01/Bericht-mineralische-Rohstoffe-CH.pdf</w:t>
        </w:r>
      </w:hyperlink>
      <w:r/>
      <w:r/>
    </w:p>
    <w:p>
      <w:pPr>
        <w:pStyle w:val="500"/>
        <w:rPr>
          <w:color w:val="FF0000"/>
        </w:rPr>
      </w:pPr>
      <w:r>
        <w:rPr>
          <w:color w:val="FF0000"/>
        </w:rPr>
        <w:t xml:space="preserve">Kalk, Ton und Mergel kommen in der Schweiz vor allem im Jurabogen und in den nördlichen Voralpen vor und werden dort in Steinbrüchen abgebaut. </w:t>
      </w:r>
      <w:r>
        <w:rPr>
          <w:color w:val="FF0000"/>
        </w:rPr>
        <w:br/>
        <w:t xml:space="preserve">Kies und Sand werden vor allem aus (ehemaligen) Flussbetten beinahe überall in der Schweiz abgebaut.</w:t>
      </w:r>
      <w:r>
        <w:rPr>
          <w:color w:val="FF0000"/>
        </w:rPr>
        <w:br/>
        <w:t xml:space="preserve">Die geologische Verbreitung der Rohstoffvorkommen ist sehr gut veranschaulicht in der Übersichtskarte auf Seite 11</w:t>
      </w:r>
      <w:ins w:id="0" w:author="Michaela Götsch (fhnw.ch)" w:date="2020-11-11T09:40:55Z" oouserid="oc641cdd42e0_michaela.goetsch@fhnw.ch">
        <w:r>
          <w:rPr>
            <w:color w:val="FF0000"/>
          </w:rPr>
          <w:t xml:space="preserve">.</w:t>
        </w:r>
      </w:ins>
      <w:r/>
    </w:p>
    <w:p>
      <w:pPr>
        <w:rPr>
          <w:rStyle w:val="497"/>
        </w:rPr>
      </w:pPr>
      <w:r>
        <w:rPr>
          <w:rStyle w:val="497"/>
        </w:rPr>
        <w:t xml:space="preserve">Was bedeutet der Rohstoffabbau für die Umwelt?</w:t>
      </w:r>
      <w:r/>
    </w:p>
    <w:p>
      <w:pPr>
        <w:rPr>
          <w:rStyle w:val="483"/>
        </w:rPr>
      </w:pPr>
      <w:r>
        <w:t xml:space="preserve">Informations</w:t>
      </w:r>
      <w:r>
        <w:t xml:space="preserve">z</w:t>
      </w:r>
      <w:r>
        <w:t xml:space="preserve">entrum Beton (D):</w:t>
      </w:r>
      <w:r>
        <w:rPr>
          <w:rStyle w:val="483"/>
        </w:rPr>
        <w:t xml:space="preserve"> </w:t>
      </w:r>
      <w:hyperlink r:id="rId12" w:tooltip="https://www.beton-die-beste-wahl.de/rohstoffe/" w:history="1">
        <w:r>
          <w:rPr>
            <w:rStyle w:val="483"/>
          </w:rPr>
          <w:t xml:space="preserve">https://www.beton-die-beste-wahl.de/rohstoffe/</w:t>
        </w:r>
      </w:hyperlink>
      <w:r>
        <w:rPr>
          <w:rStyle w:val="483"/>
        </w:rPr>
        <w:t xml:space="preserve"> </w:t>
      </w:r>
      <w:r/>
    </w:p>
    <w:p>
      <w:pPr>
        <w:rPr>
          <w:sz w:val="22"/>
          <w:szCs w:val="22"/>
          <w:lang w:val="de-CH" w:eastAsia="de-CH"/>
        </w:rPr>
      </w:pPr>
      <w:r>
        <w:t xml:space="preserve">FSKB Fachverband der Schweizerischen Kies- und Betonindustrie</w:t>
      </w:r>
      <w:r>
        <w:rPr>
          <w:sz w:val="22"/>
          <w:szCs w:val="22"/>
          <w:lang w:val="de-CH" w:eastAsia="de-CH"/>
        </w:rPr>
        <w:t xml:space="preserve"> (2017): Bericht über die Versorgung der Schweiz mit  nichtenergetischen mineralischen Rohstoffen, Seite 10-11</w:t>
      </w:r>
      <w:r>
        <w:rPr>
          <w:sz w:val="22"/>
          <w:szCs w:val="22"/>
          <w:lang w:eastAsia="de-CH"/>
        </w:rPr>
        <w:t xml:space="preserve">. </w:t>
      </w:r>
      <w:hyperlink r:id="rId13" w:tooltip="http://www.fskb.ch/wp-content/uploads/2018/01/Bericht-mineralische-Rohstoffe-CH.pdf" w:history="1">
        <w:r>
          <w:rPr>
            <w:rStyle w:val="483"/>
            <w:sz w:val="18"/>
            <w:szCs w:val="22"/>
            <w:lang w:val="de-CH" w:eastAsia="de-CH"/>
          </w:rPr>
          <w:t xml:space="preserve">http://www.fskb.ch/wp-content/uploads/2018/01/Bericht-mineralische-Rohstoffe-CH.pdf</w:t>
        </w:r>
      </w:hyperlink>
      <w:r/>
      <w:r/>
    </w:p>
    <w:p>
      <w:r>
        <w:t xml:space="preserve">Umweltnetz Schweiz</w:t>
      </w:r>
      <w:r>
        <w:rPr>
          <w:sz w:val="18"/>
          <w:szCs w:val="22"/>
          <w:lang w:val="de-CH" w:eastAsia="de-CH"/>
        </w:rPr>
        <w:t xml:space="preserve">: </w:t>
      </w:r>
      <w:r>
        <w:t xml:space="preserve">Christina </w:t>
      </w:r>
      <w:r>
        <w:t xml:space="preserve">Imobersteg</w:t>
      </w:r>
      <w:r>
        <w:t xml:space="preserve"> (24.05.2019): Kies als </w:t>
      </w:r>
      <w:r>
        <w:t xml:space="preserve">grösster</w:t>
      </w:r>
      <w:r>
        <w:t xml:space="preserve"> Bodenschatz der Schweiz </w:t>
      </w:r>
      <w:hyperlink r:id="rId14" w:tooltip="https://www.umweltnetz-schweiz.ch/themen/ressourcen/3183-kies-als-gr%C3%B6sster-bodenschatz-der-schweiz.html" w:history="1">
        <w:r>
          <w:rPr>
            <w:rStyle w:val="483"/>
          </w:rPr>
          <w:t xml:space="preserve">https://www.umweltnetz-schweiz.ch/themen/ressourcen/3183-kies-als-gr%C3%B6sster-bodenschatz-der-schweiz.html</w:t>
        </w:r>
      </w:hyperlink>
      <w:r/>
      <w:r/>
    </w:p>
    <w:p>
      <w:pPr>
        <w:pStyle w:val="500"/>
        <w:rPr>
          <w:color w:val="FF0000"/>
          <w:lang w:val="de-CH" w:eastAsia="de-CH"/>
        </w:rPr>
      </w:pPr>
      <w:r>
        <w:rPr>
          <w:color w:val="FF0000"/>
          <w:lang w:val="de-CH" w:eastAsia="de-CH"/>
        </w:rPr>
        <w:t xml:space="preserve">Steinbrüche und Kiesgruben stellen einen Eingriff in das Landschaftsbild dar.</w:t>
      </w:r>
      <w:r/>
    </w:p>
    <w:p>
      <w:pPr>
        <w:pStyle w:val="500"/>
        <w:rPr>
          <w:color w:val="FF0000"/>
          <w:lang w:val="de-CH" w:eastAsia="de-CH"/>
        </w:rPr>
      </w:pPr>
      <w:r>
        <w:rPr>
          <w:color w:val="FF0000"/>
          <w:lang w:val="de-CH" w:eastAsia="de-CH"/>
        </w:rPr>
        <w:t xml:space="preserve">Die Transporte der Rohstoffe stellt eine Umwelt- und Lärmbelastung dar.</w:t>
      </w:r>
      <w:r/>
    </w:p>
    <w:p>
      <w:pPr>
        <w:pStyle w:val="500"/>
        <w:rPr>
          <w:color w:val="FF0000"/>
          <w:lang w:val="de-CH" w:eastAsia="de-CH"/>
        </w:rPr>
      </w:pPr>
      <w:r>
        <w:rPr>
          <w:color w:val="FF0000"/>
          <w:lang w:val="de-CH" w:eastAsia="de-CH"/>
        </w:rPr>
        <w:t xml:space="preserve">Es kann zukünftig zu Engpässen im Abbau der Rohstoffe kommen, da sich Widerstand gegen die Erschliessung weiterer Abbaugebiete regt.</w:t>
      </w:r>
      <w:r/>
    </w:p>
    <w:sectPr>
      <w:headerReference w:type="default" r:id="rId8"/>
      <w:footnotePr/>
      <w:type w:val="nextPage"/>
      <w:pgSz w:w="11900" w:h="16840" w:orient="portrait"/>
      <w:pgMar w:top="1417" w:right="1417" w:bottom="1134" w:left="1417" w:header="708" w:footer="708" w:gutter="0"/>
      <w:cols w:num="1" w:sep="0" w:space="708" w:equalWidth="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Courier New">
    <w:panose1 w:val="02070309020205020404"/>
  </w:font>
  <w:font w:name="univers 55 roman">
    <w:panose1 w:val="020B0603030804020204"/>
  </w:font>
  <w:font w:name="egyptienne f 65">
    <w:panose1 w:val="020B0603030804020204"/>
  </w:font>
  <w:font w:name="univers 65">
    <w:panose1 w:val="020B0603030804020204"/>
  </w:font>
  <w:font w:name="Calibri Light">
    <w:panose1 w:val="020F0502020204030204"/>
  </w:font>
  <w:font w:name="times new roman (textkörper cs)">
    <w:panose1 w:val="02020603050405020304"/>
  </w:font>
  <w:font w:name="univers 45 light">
    <w:panose1 w:val="020B0603030804020204"/>
  </w:font>
  <w:font w:name="egyptienne f 55 roman">
    <w:panose1 w:val="020B0603030804020204"/>
  </w:font>
  <w:font w:name="Arial">
    <w:panose1 w:val="020B0604020202020204"/>
  </w:font>
  <w:font w:name="Times New Roman">
    <w:panose1 w:val="020206030504050203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468"/>
    </w:pPr>
    <w:r>
      <w:t xml:space="preserve">Lehreinheit Beton, Untereinheit 2, Lösungsblatt 2.1b</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1">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3">
    <w:multiLevelType w:val="hybridMultilevel"/>
    <w:lvl w:ilvl="0">
      <w:start w:val="5"/>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4">
    <w:multiLevelType w:val="hybridMultilevel"/>
    <w:lvl w:ilvl="0">
      <w:start w:val="1"/>
      <w:numFmt w:val="bullet"/>
      <w:isLgl w:val="false"/>
      <w:suff w:val="tab"/>
      <w:lvlText w:val="-"/>
      <w:lvlJc w:val="left"/>
      <w:pPr>
        <w:ind w:left="720" w:hanging="360"/>
      </w:pPr>
      <w:rPr>
        <w:rFonts w:ascii="Calibri" w:hAnsi="Calibri" w:cs="Calibri" w:eastAsia="Times New Roman"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5">
    <w:multiLevelType w:val="hybridMultilevel"/>
    <w:lvl w:ilvl="0">
      <w:start w:val="1"/>
      <w:numFmt w:val="bullet"/>
      <w:isLgl w:val="false"/>
      <w:suff w:val="tab"/>
      <w:lvlText w:val="•"/>
      <w:lvlJc w:val="left"/>
      <w:pPr>
        <w:ind w:left="720" w:hanging="360"/>
        <w:tabs>
          <w:tab w:val="num" w:pos="720" w:leader="none"/>
        </w:tabs>
      </w:pPr>
      <w:rPr>
        <w:rFonts w:ascii="Arial" w:hAnsi="Arial" w:hint="default"/>
      </w:rPr>
    </w:lvl>
    <w:lvl w:ilvl="1">
      <w:start w:val="1"/>
      <w:numFmt w:val="bullet"/>
      <w:isLgl w:val="false"/>
      <w:suff w:val="tab"/>
      <w:lvlText w:val="•"/>
      <w:lvlJc w:val="left"/>
      <w:pPr>
        <w:ind w:left="1440" w:hanging="360"/>
        <w:tabs>
          <w:tab w:val="num" w:pos="1440" w:leader="none"/>
        </w:tabs>
      </w:pPr>
      <w:rPr>
        <w:rFonts w:ascii="Arial" w:hAnsi="Arial" w:hint="default"/>
      </w:rPr>
    </w:lvl>
    <w:lvl w:ilvl="2">
      <w:start w:val="1"/>
      <w:numFmt w:val="bullet"/>
      <w:isLgl w:val="false"/>
      <w:suff w:val="tab"/>
      <w:lvlText w:val="•"/>
      <w:lvlJc w:val="left"/>
      <w:pPr>
        <w:ind w:left="2160" w:hanging="360"/>
        <w:tabs>
          <w:tab w:val="num" w:pos="2160" w:leader="none"/>
        </w:tabs>
      </w:pPr>
      <w:rPr>
        <w:rFonts w:ascii="Arial" w:hAnsi="Arial" w:hint="default"/>
      </w:rPr>
    </w:lvl>
    <w:lvl w:ilvl="3">
      <w:start w:val="1"/>
      <w:numFmt w:val="bullet"/>
      <w:isLgl w:val="false"/>
      <w:suff w:val="tab"/>
      <w:lvlText w:val="•"/>
      <w:lvlJc w:val="left"/>
      <w:pPr>
        <w:ind w:left="2880" w:hanging="360"/>
        <w:tabs>
          <w:tab w:val="num" w:pos="2880" w:leader="none"/>
        </w:tabs>
      </w:pPr>
      <w:rPr>
        <w:rFonts w:ascii="Arial" w:hAnsi="Arial" w:hint="default"/>
      </w:rPr>
    </w:lvl>
    <w:lvl w:ilvl="4">
      <w:start w:val="1"/>
      <w:numFmt w:val="bullet"/>
      <w:isLgl w:val="false"/>
      <w:suff w:val="tab"/>
      <w:lvlText w:val="•"/>
      <w:lvlJc w:val="left"/>
      <w:pPr>
        <w:ind w:left="3600" w:hanging="360"/>
        <w:tabs>
          <w:tab w:val="num" w:pos="3600" w:leader="none"/>
        </w:tabs>
      </w:pPr>
      <w:rPr>
        <w:rFonts w:ascii="Arial" w:hAnsi="Arial" w:hint="default"/>
      </w:rPr>
    </w:lvl>
    <w:lvl w:ilvl="5">
      <w:start w:val="1"/>
      <w:numFmt w:val="bullet"/>
      <w:isLgl w:val="false"/>
      <w:suff w:val="tab"/>
      <w:lvlText w:val="•"/>
      <w:lvlJc w:val="left"/>
      <w:pPr>
        <w:ind w:left="4320" w:hanging="360"/>
        <w:tabs>
          <w:tab w:val="num" w:pos="4320" w:leader="none"/>
        </w:tabs>
      </w:pPr>
      <w:rPr>
        <w:rFonts w:ascii="Arial" w:hAnsi="Arial" w:hint="default"/>
      </w:rPr>
    </w:lvl>
    <w:lvl w:ilvl="6">
      <w:start w:val="1"/>
      <w:numFmt w:val="bullet"/>
      <w:isLgl w:val="false"/>
      <w:suff w:val="tab"/>
      <w:lvlText w:val="•"/>
      <w:lvlJc w:val="left"/>
      <w:pPr>
        <w:ind w:left="5040" w:hanging="360"/>
        <w:tabs>
          <w:tab w:val="num" w:pos="5040" w:leader="none"/>
        </w:tabs>
      </w:pPr>
      <w:rPr>
        <w:rFonts w:ascii="Arial" w:hAnsi="Arial" w:hint="default"/>
      </w:rPr>
    </w:lvl>
    <w:lvl w:ilvl="7">
      <w:start w:val="1"/>
      <w:numFmt w:val="bullet"/>
      <w:isLgl w:val="false"/>
      <w:suff w:val="tab"/>
      <w:lvlText w:val="•"/>
      <w:lvlJc w:val="left"/>
      <w:pPr>
        <w:ind w:left="5760" w:hanging="360"/>
        <w:tabs>
          <w:tab w:val="num" w:pos="5760" w:leader="none"/>
        </w:tabs>
      </w:pPr>
      <w:rPr>
        <w:rFonts w:ascii="Arial" w:hAnsi="Arial" w:hint="default"/>
      </w:rPr>
    </w:lvl>
    <w:lvl w:ilvl="8">
      <w:start w:val="1"/>
      <w:numFmt w:val="bullet"/>
      <w:isLgl w:val="false"/>
      <w:suff w:val="tab"/>
      <w:lvlText w:val="•"/>
      <w:lvlJc w:val="left"/>
      <w:pPr>
        <w:ind w:left="6480" w:hanging="360"/>
        <w:tabs>
          <w:tab w:val="num" w:pos="6480" w:leader="none"/>
        </w:tabs>
      </w:pPr>
      <w:rPr>
        <w:rFonts w:ascii="Arial" w:hAnsi="Arial" w:hint="default"/>
      </w:r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8">
    <w:multiLevelType w:val="hybridMultilevel"/>
    <w:lvl w:ilvl="0">
      <w:start w:val="1"/>
      <w:numFmt w:val="bullet"/>
      <w:isLgl w:val="false"/>
      <w:suff w:val="tab"/>
      <w:lvlText w:val=""/>
      <w:lvlJc w:val="left"/>
      <w:pPr>
        <w:ind w:left="720" w:hanging="360"/>
      </w:pPr>
      <w:rPr>
        <w:rFonts w:ascii="Wingdings" w:hAnsi="Wingding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1">
    <w:multiLevelType w:val="hybridMultilevel"/>
    <w:lvl w:ilvl="0">
      <w:start w:val="1"/>
      <w:numFmt w:val="bullet"/>
      <w:pStyle w:val="498"/>
      <w:isLgl w:val="false"/>
      <w:suff w:val="tab"/>
      <w:lvlText w:val=""/>
      <w:lvlJc w:val="left"/>
      <w:pPr>
        <w:ind w:left="170" w:hanging="170"/>
      </w:pPr>
      <w:rPr>
        <w:rFonts w:ascii="Symbol" w:hAnsi="Symbol" w:hint="default"/>
        <w:sz w:val="2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2">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3">
    <w:multiLevelType w:val="hybridMultilevel"/>
    <w:lvl w:ilvl="0">
      <w:start w:val="1"/>
      <w:numFmt w:val="bullet"/>
      <w:isLgl w:val="false"/>
      <w:suff w:val="tab"/>
      <w:lvlText w:val=""/>
      <w:lvlJc w:val="left"/>
      <w:pPr>
        <w:ind w:left="170" w:hanging="170"/>
      </w:pPr>
      <w:rPr>
        <w:rFonts w:ascii="Symbol" w:hAnsi="Symbol" w:hint="default"/>
        <w:sz w:val="24"/>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4">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7">
    <w:multiLevelType w:val="hybridMultilevel"/>
    <w:lvl w:ilvl="0">
      <w:start w:val="1"/>
      <w:numFmt w:val="bullet"/>
      <w:isLgl w:val="false"/>
      <w:suff w:val="tab"/>
      <w:lvlText w:val=""/>
      <w:lvlJc w:val="left"/>
      <w:pPr>
        <w:ind w:left="170" w:hanging="170"/>
      </w:pPr>
      <w:rPr>
        <w:rFonts w:ascii="Symbol" w:hAnsi="Symbol" w:hint="default"/>
        <w:sz w:val="32"/>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8">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29">
    <w:multiLevelType w:val="hybridMultilevel"/>
    <w:lvl w:ilvl="0">
      <w:start w:val="1"/>
      <w:numFmt w:val="decimal"/>
      <w:pStyle w:val="499"/>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360" w:hanging="360"/>
      </w:pPr>
      <w:rPr>
        <w:rFonts w:ascii="Calibri" w:hAnsi="Calibri" w:cs="Calibri" w:eastAsia="Calibri" w:hint="default"/>
      </w:rPr>
    </w:lvl>
    <w:lvl w:ilvl="1">
      <w:start w:val="1"/>
      <w:numFmt w:val="bullet"/>
      <w:isLgl w:val="false"/>
      <w:suff w:val="tab"/>
      <w:lvlText w:val="o"/>
      <w:lvlJc w:val="left"/>
      <w:pPr>
        <w:ind w:left="1080" w:hanging="360"/>
      </w:pPr>
      <w:rPr>
        <w:rFonts w:ascii="Courier New" w:hAnsi="Courier New" w:cs="Courier New" w:hint="default"/>
      </w:rPr>
    </w:lvl>
    <w:lvl w:ilvl="2">
      <w:start w:val="1"/>
      <w:numFmt w:val="bullet"/>
      <w:isLgl w:val="false"/>
      <w:suff w:val="tab"/>
      <w:lvlText w:val=""/>
      <w:lvlJc w:val="left"/>
      <w:pPr>
        <w:ind w:left="1800" w:hanging="360"/>
      </w:pPr>
      <w:rPr>
        <w:rFonts w:ascii="Wingdings" w:hAnsi="Wingdings" w:hint="default"/>
      </w:rPr>
    </w:lvl>
    <w:lvl w:ilvl="3">
      <w:start w:val="1"/>
      <w:numFmt w:val="bullet"/>
      <w:isLgl w:val="false"/>
      <w:suff w:val="tab"/>
      <w:lvlText w:val=""/>
      <w:lvlJc w:val="left"/>
      <w:pPr>
        <w:ind w:left="2520" w:hanging="360"/>
      </w:pPr>
      <w:rPr>
        <w:rFonts w:ascii="Symbol" w:hAnsi="Symbol" w:hint="default"/>
      </w:rPr>
    </w:lvl>
    <w:lvl w:ilvl="4">
      <w:start w:val="1"/>
      <w:numFmt w:val="bullet"/>
      <w:isLgl w:val="false"/>
      <w:suff w:val="tab"/>
      <w:lvlText w:val="o"/>
      <w:lvlJc w:val="left"/>
      <w:pPr>
        <w:ind w:left="3240" w:hanging="360"/>
      </w:pPr>
      <w:rPr>
        <w:rFonts w:ascii="Courier New" w:hAnsi="Courier New" w:cs="Courier New" w:hint="default"/>
      </w:rPr>
    </w:lvl>
    <w:lvl w:ilvl="5">
      <w:start w:val="1"/>
      <w:numFmt w:val="bullet"/>
      <w:isLgl w:val="false"/>
      <w:suff w:val="tab"/>
      <w:lvlText w:val=""/>
      <w:lvlJc w:val="left"/>
      <w:pPr>
        <w:ind w:left="3960" w:hanging="360"/>
      </w:pPr>
      <w:rPr>
        <w:rFonts w:ascii="Wingdings" w:hAnsi="Wingdings" w:hint="default"/>
      </w:rPr>
    </w:lvl>
    <w:lvl w:ilvl="6">
      <w:start w:val="1"/>
      <w:numFmt w:val="bullet"/>
      <w:isLgl w:val="false"/>
      <w:suff w:val="tab"/>
      <w:lvlText w:val=""/>
      <w:lvlJc w:val="left"/>
      <w:pPr>
        <w:ind w:left="4680" w:hanging="360"/>
      </w:pPr>
      <w:rPr>
        <w:rFonts w:ascii="Symbol" w:hAnsi="Symbol" w:hint="default"/>
      </w:rPr>
    </w:lvl>
    <w:lvl w:ilvl="7">
      <w:start w:val="1"/>
      <w:numFmt w:val="bullet"/>
      <w:isLgl w:val="false"/>
      <w:suff w:val="tab"/>
      <w:lvlText w:val="o"/>
      <w:lvlJc w:val="left"/>
      <w:pPr>
        <w:ind w:left="5400" w:hanging="360"/>
      </w:pPr>
      <w:rPr>
        <w:rFonts w:ascii="Courier New" w:hAnsi="Courier New" w:cs="Courier New" w:hint="default"/>
      </w:rPr>
    </w:lvl>
    <w:lvl w:ilvl="8">
      <w:start w:val="1"/>
      <w:numFmt w:val="bullet"/>
      <w:isLgl w:val="false"/>
      <w:suff w:val="tab"/>
      <w:lvlText w:val=""/>
      <w:lvlJc w:val="left"/>
      <w:pPr>
        <w:ind w:left="6120" w:hanging="360"/>
      </w:pPr>
      <w:rPr>
        <w:rFonts w:ascii="Wingdings" w:hAnsi="Wingdings" w:hint="default"/>
      </w:rPr>
    </w:lvl>
  </w:abstractNum>
  <w:abstractNum w:abstractNumId="3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3">
    <w:multiLevelType w:val="hybridMultilevel"/>
    <w:lvl w:ilvl="0">
      <w:start w:val="1"/>
      <w:numFmt w:val="decimal"/>
      <w:isLgl w:val="false"/>
      <w:suff w:val="tab"/>
      <w:lvlText w:val="%1."/>
      <w:lvlJc w:val="left"/>
      <w:pPr>
        <w:ind w:left="360" w:hanging="360"/>
      </w:p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4">
    <w:multiLevelType w:val="hybridMultilevel"/>
    <w:lvl w:ilvl="0">
      <w:start w:val="1"/>
      <w:numFmt w:val="decimal"/>
      <w:isLgl w:val="false"/>
      <w:suff w:val="tab"/>
      <w:lvlText w:val="%1."/>
      <w:lvlJc w:val="left"/>
      <w:pPr>
        <w:ind w:left="360" w:hanging="360"/>
      </w:pPr>
      <w:rPr>
        <w:rFonts w:hint="default"/>
      </w:rPr>
    </w:lvl>
    <w:lvl w:ilvl="1">
      <w:start w:val="1"/>
      <w:numFmt w:val="bullet"/>
      <w:isLgl w:val="false"/>
      <w:suff w:val="tab"/>
      <w:lvlText w:val=""/>
      <w:lvlJc w:val="left"/>
      <w:pPr>
        <w:ind w:left="1080" w:hanging="360"/>
      </w:pPr>
      <w:rPr>
        <w:rFonts w:ascii="Wingdings" w:hAnsi="Wingdings" w:hint="default"/>
      </w:r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3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Times New Roman" w:eastAsia="Calibri" w:hint="default"/>
        <w:color w:val="auto"/>
        <w:spacing w:val="0"/>
        <w:position w:val="0"/>
        <w:sz w:val="20"/>
        <w:szCs w:val="22"/>
        <w:lang w:val="de-CH" w:bidi="ar-SA" w:eastAsia="de-DE"/>
      </w:rPr>
    </w:rPrDefault>
    <w:pPrDefault>
      <w:pPr>
        <w:ind w:left="0" w:right="0" w:firstLine="0"/>
        <w:jc w:val="left"/>
        <w:spacing w:lineRule="auto" w:line="240" w:after="0" w:afterAutospacing="0" w:before="0" w:beforeAutospacing="0"/>
        <w:shd w:val="nil" w:color="auto" w:fill="FFFFFF"/>
        <w:pBdr>
          <w:left w:val="none" w:color="000000" w:sz="4" w:space="0"/>
          <w:top w:val="none" w:color="000000" w:sz="4" w:space="0"/>
          <w:right w:val="none" w:color="000000" w:sz="4" w:space="0"/>
          <w:bottom w:val="none" w:color="000000" w:sz="4" w:space="0"/>
          <w:between w:val="none" w:color="000000" w:sz="4" w:space="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465"/>
    <w:link w:val="463"/>
    <w:uiPriority w:val="9"/>
    <w:rPr>
      <w:rFonts w:ascii="Arial" w:hAnsi="Arial" w:cs="Arial" w:eastAsia="Arial"/>
      <w:sz w:val="40"/>
      <w:szCs w:val="40"/>
    </w:rPr>
  </w:style>
  <w:style w:type="character" w:styleId="14">
    <w:name w:val="Heading 2 Char"/>
    <w:basedOn w:val="465"/>
    <w:link w:val="464"/>
    <w:uiPriority w:val="9"/>
    <w:rPr>
      <w:rFonts w:ascii="Arial" w:hAnsi="Arial" w:cs="Arial" w:eastAsia="Arial"/>
      <w:sz w:val="34"/>
    </w:rPr>
  </w:style>
  <w:style w:type="paragraph" w:styleId="15">
    <w:name w:val="Heading 3"/>
    <w:basedOn w:val="462"/>
    <w:next w:val="462"/>
    <w:link w:val="16"/>
    <w:qFormat/>
    <w:uiPriority w:val="9"/>
    <w:unhideWhenUsed/>
    <w:rPr>
      <w:rFonts w:ascii="Arial" w:hAnsi="Arial" w:cs="Arial" w:eastAsia="Arial"/>
      <w:sz w:val="30"/>
      <w:szCs w:val="30"/>
    </w:rPr>
    <w:pPr>
      <w:keepLines/>
      <w:keepNext/>
      <w:spacing w:after="200" w:before="320"/>
      <w:outlineLvl w:val="2"/>
    </w:pPr>
  </w:style>
  <w:style w:type="character" w:styleId="16">
    <w:name w:val="Heading 3 Char"/>
    <w:basedOn w:val="465"/>
    <w:link w:val="15"/>
    <w:uiPriority w:val="9"/>
    <w:rPr>
      <w:rFonts w:ascii="Arial" w:hAnsi="Arial" w:cs="Arial" w:eastAsia="Arial"/>
      <w:sz w:val="30"/>
      <w:szCs w:val="30"/>
    </w:rPr>
  </w:style>
  <w:style w:type="paragraph" w:styleId="17">
    <w:name w:val="Heading 4"/>
    <w:basedOn w:val="462"/>
    <w:next w:val="462"/>
    <w:link w:val="18"/>
    <w:qFormat/>
    <w:uiPriority w:val="9"/>
    <w:unhideWhenUsed/>
    <w:rPr>
      <w:rFonts w:ascii="Arial" w:hAnsi="Arial" w:cs="Arial" w:eastAsia="Arial"/>
      <w:b/>
      <w:bCs/>
      <w:sz w:val="26"/>
      <w:szCs w:val="26"/>
    </w:rPr>
    <w:pPr>
      <w:keepLines/>
      <w:keepNext/>
      <w:spacing w:after="200" w:before="320"/>
      <w:outlineLvl w:val="3"/>
    </w:pPr>
  </w:style>
  <w:style w:type="character" w:styleId="18">
    <w:name w:val="Heading 4 Char"/>
    <w:basedOn w:val="465"/>
    <w:link w:val="17"/>
    <w:uiPriority w:val="9"/>
    <w:rPr>
      <w:rFonts w:ascii="Arial" w:hAnsi="Arial" w:cs="Arial" w:eastAsia="Arial"/>
      <w:b/>
      <w:bCs/>
      <w:sz w:val="26"/>
      <w:szCs w:val="26"/>
    </w:rPr>
  </w:style>
  <w:style w:type="paragraph" w:styleId="19">
    <w:name w:val="Heading 5"/>
    <w:basedOn w:val="462"/>
    <w:next w:val="462"/>
    <w:link w:val="20"/>
    <w:qFormat/>
    <w:uiPriority w:val="9"/>
    <w:unhideWhenUsed/>
    <w:rPr>
      <w:rFonts w:ascii="Arial" w:hAnsi="Arial" w:cs="Arial" w:eastAsia="Arial"/>
      <w:b/>
      <w:bCs/>
      <w:sz w:val="24"/>
      <w:szCs w:val="24"/>
    </w:rPr>
    <w:pPr>
      <w:keepLines/>
      <w:keepNext/>
      <w:spacing w:after="200" w:before="320"/>
      <w:outlineLvl w:val="4"/>
    </w:pPr>
  </w:style>
  <w:style w:type="character" w:styleId="20">
    <w:name w:val="Heading 5 Char"/>
    <w:basedOn w:val="465"/>
    <w:link w:val="19"/>
    <w:uiPriority w:val="9"/>
    <w:rPr>
      <w:rFonts w:ascii="Arial" w:hAnsi="Arial" w:cs="Arial" w:eastAsia="Arial"/>
      <w:b/>
      <w:bCs/>
      <w:sz w:val="24"/>
      <w:szCs w:val="24"/>
    </w:rPr>
  </w:style>
  <w:style w:type="paragraph" w:styleId="21">
    <w:name w:val="Heading 6"/>
    <w:basedOn w:val="462"/>
    <w:next w:val="462"/>
    <w:link w:val="22"/>
    <w:qFormat/>
    <w:uiPriority w:val="9"/>
    <w:unhideWhenUsed/>
    <w:rPr>
      <w:rFonts w:ascii="Arial" w:hAnsi="Arial" w:cs="Arial" w:eastAsia="Arial"/>
      <w:b/>
      <w:bCs/>
      <w:sz w:val="22"/>
      <w:szCs w:val="22"/>
    </w:rPr>
    <w:pPr>
      <w:keepLines/>
      <w:keepNext/>
      <w:spacing w:after="200" w:before="320"/>
      <w:outlineLvl w:val="5"/>
    </w:pPr>
  </w:style>
  <w:style w:type="character" w:styleId="22">
    <w:name w:val="Heading 6 Char"/>
    <w:basedOn w:val="465"/>
    <w:link w:val="21"/>
    <w:uiPriority w:val="9"/>
    <w:rPr>
      <w:rFonts w:ascii="Arial" w:hAnsi="Arial" w:cs="Arial" w:eastAsia="Arial"/>
      <w:b/>
      <w:bCs/>
      <w:sz w:val="22"/>
      <w:szCs w:val="22"/>
    </w:rPr>
  </w:style>
  <w:style w:type="paragraph" w:styleId="23">
    <w:name w:val="Heading 7"/>
    <w:basedOn w:val="462"/>
    <w:next w:val="462"/>
    <w:link w:val="24"/>
    <w:qFormat/>
    <w:uiPriority w:val="9"/>
    <w:unhideWhenUsed/>
    <w:rPr>
      <w:rFonts w:ascii="Arial" w:hAnsi="Arial" w:cs="Arial" w:eastAsia="Arial"/>
      <w:b/>
      <w:bCs/>
      <w:i/>
      <w:iCs/>
      <w:sz w:val="22"/>
      <w:szCs w:val="22"/>
    </w:rPr>
    <w:pPr>
      <w:keepLines/>
      <w:keepNext/>
      <w:spacing w:after="200" w:before="320"/>
      <w:outlineLvl w:val="6"/>
    </w:pPr>
  </w:style>
  <w:style w:type="character" w:styleId="24">
    <w:name w:val="Heading 7 Char"/>
    <w:basedOn w:val="465"/>
    <w:link w:val="23"/>
    <w:uiPriority w:val="9"/>
    <w:rPr>
      <w:rFonts w:ascii="Arial" w:hAnsi="Arial" w:cs="Arial" w:eastAsia="Arial"/>
      <w:b/>
      <w:bCs/>
      <w:i/>
      <w:iCs/>
      <w:sz w:val="22"/>
      <w:szCs w:val="22"/>
    </w:rPr>
  </w:style>
  <w:style w:type="paragraph" w:styleId="25">
    <w:name w:val="Heading 8"/>
    <w:basedOn w:val="462"/>
    <w:next w:val="462"/>
    <w:link w:val="26"/>
    <w:qFormat/>
    <w:uiPriority w:val="9"/>
    <w:unhideWhenUsed/>
    <w:rPr>
      <w:rFonts w:ascii="Arial" w:hAnsi="Arial" w:cs="Arial" w:eastAsia="Arial"/>
      <w:i/>
      <w:iCs/>
      <w:sz w:val="22"/>
      <w:szCs w:val="22"/>
    </w:rPr>
    <w:pPr>
      <w:keepLines/>
      <w:keepNext/>
      <w:spacing w:after="200" w:before="320"/>
      <w:outlineLvl w:val="7"/>
    </w:pPr>
  </w:style>
  <w:style w:type="character" w:styleId="26">
    <w:name w:val="Heading 8 Char"/>
    <w:basedOn w:val="465"/>
    <w:link w:val="25"/>
    <w:uiPriority w:val="9"/>
    <w:rPr>
      <w:rFonts w:ascii="Arial" w:hAnsi="Arial" w:cs="Arial" w:eastAsia="Arial"/>
      <w:i/>
      <w:iCs/>
      <w:sz w:val="22"/>
      <w:szCs w:val="22"/>
    </w:rPr>
  </w:style>
  <w:style w:type="paragraph" w:styleId="27">
    <w:name w:val="Heading 9"/>
    <w:basedOn w:val="462"/>
    <w:next w:val="462"/>
    <w:link w:val="28"/>
    <w:qFormat/>
    <w:uiPriority w:val="9"/>
    <w:unhideWhenUsed/>
    <w:rPr>
      <w:rFonts w:ascii="Arial" w:hAnsi="Arial" w:cs="Arial" w:eastAsia="Arial"/>
      <w:i/>
      <w:iCs/>
      <w:sz w:val="21"/>
      <w:szCs w:val="21"/>
    </w:rPr>
    <w:pPr>
      <w:keepLines/>
      <w:keepNext/>
      <w:spacing w:after="200" w:before="320"/>
      <w:outlineLvl w:val="8"/>
    </w:pPr>
  </w:style>
  <w:style w:type="character" w:styleId="28">
    <w:name w:val="Heading 9 Char"/>
    <w:basedOn w:val="465"/>
    <w:link w:val="27"/>
    <w:uiPriority w:val="9"/>
    <w:rPr>
      <w:rFonts w:ascii="Arial" w:hAnsi="Arial" w:cs="Arial" w:eastAsia="Arial"/>
      <w:i/>
      <w:iCs/>
      <w:sz w:val="21"/>
      <w:szCs w:val="21"/>
    </w:rPr>
  </w:style>
  <w:style w:type="character" w:styleId="33">
    <w:name w:val="Title Char"/>
    <w:basedOn w:val="465"/>
    <w:link w:val="486"/>
    <w:uiPriority w:val="10"/>
    <w:rPr>
      <w:sz w:val="48"/>
      <w:szCs w:val="48"/>
    </w:rPr>
  </w:style>
  <w:style w:type="character" w:styleId="35">
    <w:name w:val="Subtitle Char"/>
    <w:basedOn w:val="465"/>
    <w:link w:val="488"/>
    <w:uiPriority w:val="11"/>
    <w:rPr>
      <w:sz w:val="24"/>
      <w:szCs w:val="24"/>
    </w:rPr>
  </w:style>
  <w:style w:type="paragraph" w:styleId="36">
    <w:name w:val="Quote"/>
    <w:basedOn w:val="462"/>
    <w:next w:val="462"/>
    <w:link w:val="37"/>
    <w:qFormat/>
    <w:uiPriority w:val="29"/>
    <w:rPr>
      <w:i/>
    </w:rPr>
    <w:pPr>
      <w:ind w:left="720" w:right="720"/>
    </w:pPr>
  </w:style>
  <w:style w:type="character" w:styleId="37">
    <w:name w:val="Quote Char"/>
    <w:link w:val="36"/>
    <w:uiPriority w:val="29"/>
    <w:rPr>
      <w:i/>
    </w:rPr>
  </w:style>
  <w:style w:type="paragraph" w:styleId="38">
    <w:name w:val="Intense Quote"/>
    <w:basedOn w:val="462"/>
    <w:next w:val="462"/>
    <w:link w:val="39"/>
    <w:qFormat/>
    <w:uiPriority w:val="30"/>
    <w:rPr>
      <w:i/>
    </w:rPr>
    <w:pPr>
      <w:contextualSpacing w:val="false"/>
      <w:ind w:left="720" w:right="720"/>
      <w:shd w:val="clear" w:color="auto" w:fill="F2F2F2"/>
      <w:pBdr>
        <w:left w:val="single" w:color="FFFFFF" w:sz="4" w:space="10"/>
        <w:top w:val="single" w:color="FFFFFF" w:sz="4" w:space="5"/>
        <w:right w:val="single" w:color="FFFFFF" w:sz="4" w:space="10"/>
        <w:bottom w:val="single" w:color="FFFFFF" w:sz="4" w:space="5"/>
      </w:pBdr>
    </w:pPr>
  </w:style>
  <w:style w:type="character" w:styleId="39">
    <w:name w:val="Intense Quote Char"/>
    <w:link w:val="38"/>
    <w:uiPriority w:val="30"/>
    <w:rPr>
      <w:i/>
    </w:rPr>
  </w:style>
  <w:style w:type="character" w:styleId="41">
    <w:name w:val="Header Char"/>
    <w:basedOn w:val="465"/>
    <w:link w:val="468"/>
    <w:uiPriority w:val="99"/>
  </w:style>
  <w:style w:type="character" w:styleId="43">
    <w:name w:val="Footer Char"/>
    <w:basedOn w:val="465"/>
    <w:link w:val="470"/>
    <w:uiPriority w:val="99"/>
  </w:style>
  <w:style w:type="character" w:styleId="45">
    <w:name w:val="Caption Char"/>
    <w:basedOn w:val="484"/>
    <w:link w:val="470"/>
    <w:uiPriority w:val="99"/>
  </w:style>
  <w:style w:type="table" w:styleId="47">
    <w:name w:val="Table Grid Light"/>
    <w:basedOn w:val="46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48">
    <w:name w:val="Plain Table 1"/>
    <w:basedOn w:val="466"/>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auto" w:fill="FFFFFF" w:themeFill="text1" w:themeFillTint="0D"/>
      </w:tcPr>
    </w:tblStylePr>
    <w:tblStylePr w:type="band1Vert">
      <w:tcPr>
        <w:shd w:val="clear" w:color="auto" w:fill="FFFFFF"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466"/>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46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51">
    <w:name w:val="Plain Table 4"/>
    <w:basedOn w:val="46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466"/>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auto" w:fill="FFFFFF" w:themeFill="text1" w:themeFillTint="0D"/>
      </w:tcPr>
    </w:tblStylePr>
    <w:tblStylePr w:type="band1Vert">
      <w:rPr>
        <w:rFonts w:ascii="Arial" w:hAnsi="Arial"/>
        <w:color w:val="404040"/>
        <w:sz w:val="22"/>
      </w:rPr>
      <w:tcPr>
        <w:shd w:val="clear" w:color="auto" w:fill="FFFFFF" w:themeFill="text1" w:themeFillTint="0D"/>
      </w:tcPr>
    </w:tblStylePr>
    <w:tblStylePr w:type="firstCol">
      <w:rPr>
        <w:i/>
        <w:color w:val="404040"/>
      </w:rPr>
      <w:pPr>
        <w:jc w:val="right"/>
      </w:pPr>
      <w:tcPr>
        <w:shd w:val="clear" w:color="auto" w:fill="FFFFFF"/>
        <w:tcBorders>
          <w:right w:val="single" w:color="404040" w:sz="4" w:space="0"/>
        </w:tcBorders>
      </w:tcPr>
    </w:tblStylePr>
    <w:tblStylePr w:type="firstRow">
      <w:rPr>
        <w:i/>
        <w:color w:val="404040"/>
      </w:rPr>
      <w:tcPr>
        <w:shd w:val="clear" w:color="auto" w:fill="FFFFFF"/>
        <w:tcBorders>
          <w:left w:val="none" w:color="000000" w:sz="4" w:space="0"/>
          <w:right w:val="none" w:color="000000" w:sz="4" w:space="0"/>
          <w:bottom w:val="single" w:color="404040" w:sz="4" w:space="0"/>
        </w:tcBorders>
      </w:tcPr>
    </w:tblStylePr>
    <w:tblStylePr w:type="lastCol">
      <w:rPr>
        <w:i/>
        <w:color w:val="404040"/>
      </w:rPr>
      <w:tcPr>
        <w:shd w:val="clear" w:color="auto" w:fill="FFFFFF"/>
        <w:tcBorders>
          <w:left w:val="single" w:color="404040" w:sz="4" w:space="0"/>
        </w:tcBorders>
      </w:tcPr>
    </w:tblStylePr>
    <w:tblStylePr w:type="lastRow">
      <w:rPr>
        <w:i/>
        <w:color w:val="404040"/>
      </w:rPr>
      <w:tcPr>
        <w:shd w:val="clear" w:color="auto" w:fill="FFFFFF"/>
        <w:tcBorders>
          <w:left w:val="none" w:color="000000" w:sz="4" w:space="0"/>
          <w:top w:val="single" w:color="404040" w:sz="4" w:space="0"/>
          <w:right w:val="none" w:color="000000" w:sz="4" w:space="0"/>
        </w:tcBorders>
      </w:tcPr>
    </w:tblStylePr>
  </w:style>
  <w:style w:type="table" w:styleId="53">
    <w:name w:val="Grid Table 1 Light"/>
    <w:basedOn w:val="466"/>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54">
    <w:name w:val="Grid Table 1 Light - Accent 1"/>
    <w:basedOn w:val="46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55">
    <w:name w:val="Grid Table 1 Light - Accent 2"/>
    <w:basedOn w:val="46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56">
    <w:name w:val="Grid Table 1 Light - Accent 3"/>
    <w:basedOn w:val="46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57">
    <w:name w:val="Grid Table 1 Light - Accent 4"/>
    <w:basedOn w:val="46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58">
    <w:name w:val="Grid Table 1 Light - Accent 5"/>
    <w:basedOn w:val="46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59">
    <w:name w:val="Grid Table 1 Light - Accent 6"/>
    <w:basedOn w:val="46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0">
    <w:name w:val="Grid Table 2"/>
    <w:basedOn w:val="46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text1" w:themeTint="95"/>
          <w:right w:val="none" w:color="000000" w:sz="4" w:space="0"/>
          <w:bottom w:val="none" w:color="000000" w:sz="4" w:space="0"/>
        </w:tcBorders>
      </w:tcPr>
    </w:tblStylePr>
  </w:style>
  <w:style w:type="table" w:styleId="61">
    <w:name w:val="Grid Table 2 - Accent 1"/>
    <w:basedOn w:val="46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2">
    <w:name w:val="Grid Table 2 - Accent 2"/>
    <w:basedOn w:val="46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3">
    <w:name w:val="Grid Table 2 - Accent 3"/>
    <w:basedOn w:val="46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4">
    <w:name w:val="Grid Table 2 - Accent 4"/>
    <w:basedOn w:val="46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5">
    <w:name w:val="Grid Table 2 - Accent 5"/>
    <w:basedOn w:val="46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5"/>
          <w:right w:val="none" w:color="000000" w:sz="4" w:space="0"/>
          <w:bottom w:val="none" w:color="000000" w:sz="4" w:space="0"/>
        </w:tcBorders>
      </w:tcPr>
    </w:tblStylePr>
  </w:style>
  <w:style w:type="table" w:styleId="66">
    <w:name w:val="Grid Table 2 - Accent 6"/>
    <w:basedOn w:val="46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b/>
        <w:color w:val="404040"/>
      </w:rPr>
      <w:tcPr>
        <w:shd w:val="clear" w:color="auto" w:fill="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auto" w:fill="FFFFFF"/>
        <w:tcBorders>
          <w:left w:val="none" w:color="000000" w:sz="4" w:space="0"/>
          <w:top w:val="single" w:color="000000" w:sz="4" w:space="0" w:themeColor="accent6"/>
          <w:right w:val="none" w:color="000000" w:sz="4" w:space="0"/>
          <w:bottom w:val="none" w:color="000000" w:sz="4" w:space="0"/>
        </w:tcBorders>
      </w:tcPr>
    </w:tblStylePr>
  </w:style>
  <w:style w:type="table" w:styleId="67">
    <w:name w:val="Grid Table 3"/>
    <w:basedOn w:val="466"/>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8">
    <w:name w:val="Grid Table 3 - Accent 1"/>
    <w:basedOn w:val="466"/>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auto" w:fill="FFFFFF" w:themeFill="accent1" w:themeFillTint="34"/>
      </w:tcPr>
    </w:tblStylePr>
    <w:tblStylePr w:type="band1Vert">
      <w:rPr>
        <w:rFonts w:ascii="Arial" w:hAnsi="Arial"/>
        <w:color w:val="404040"/>
        <w:sz w:val="22"/>
      </w:rPr>
      <w:tcPr>
        <w:shd w:val="clear" w:color="auto" w:fill="FFFFFF" w:themeFill="accent1"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69">
    <w:name w:val="Grid Table 3 - Accent 2"/>
    <w:basedOn w:val="466"/>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0">
    <w:name w:val="Grid Table 3 - Accent 3"/>
    <w:basedOn w:val="466"/>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1">
    <w:name w:val="Grid Table 3 - Accent 4"/>
    <w:basedOn w:val="466"/>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2">
    <w:name w:val="Grid Table 3 - Accent 5"/>
    <w:basedOn w:val="466"/>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3">
    <w:name w:val="Grid Table 3 - Accent 6"/>
    <w:basedOn w:val="466"/>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i/>
        <w:color w:val="404040"/>
      </w:rPr>
      <w:pPr>
        <w:jc w:val="right"/>
      </w:pPr>
      <w:tcPr>
        <w:shd w:color="auto" w:fill="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auto" w:fill="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auto" w:fill="FFFFFF"/>
        <w:tcBorders>
          <w:left w:val="none" w:color="000000" w:sz="4" w:space="0"/>
          <w:top w:val="none" w:color="000000" w:sz="4" w:space="0"/>
          <w:right w:val="none" w:color="000000" w:sz="4" w:space="0"/>
          <w:bottom w:val="none" w:color="000000" w:sz="4" w:space="0"/>
        </w:tcBorders>
      </w:tcPr>
    </w:tblStylePr>
  </w:style>
  <w:style w:type="table" w:styleId="74">
    <w:name w:val="Grid Table 4"/>
    <w:basedOn w:val="466"/>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34"/>
      </w:tcPr>
    </w:tblStylePr>
    <w:tblStylePr w:type="band1Vert">
      <w:rPr>
        <w:rFonts w:ascii="Arial" w:hAnsi="Arial"/>
        <w:color w:val="404040"/>
        <w:sz w:val="22"/>
      </w:rPr>
      <w:tcPr>
        <w:shd w:val="clear" w:color="auto" w:fill="FFFFFF" w:themeFill="text1" w:themeFillTint="34"/>
      </w:tcPr>
    </w:tblStylePr>
    <w:tblStylePr w:type="firstCol">
      <w:rPr>
        <w:b/>
        <w:color w:val="404040"/>
      </w:rPr>
    </w:tblStylePr>
    <w:tblStylePr w:type="firstRow">
      <w:rPr>
        <w:rFonts w:ascii="Arial" w:hAnsi="Arial"/>
        <w:b/>
        <w:color w:val="FFFFFF"/>
        <w:sz w:val="22"/>
      </w:rPr>
      <w:tcPr>
        <w:shd w:val="clear" w:color="auto" w:fill="FFFFFF" w:themeFill="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
    <w:name w:val="Grid Table 4 - Accent 1"/>
    <w:basedOn w:val="466"/>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32"/>
      </w:tcPr>
    </w:tblStylePr>
    <w:tblStylePr w:type="band1Vert">
      <w:rPr>
        <w:rFonts w:ascii="Arial" w:hAnsi="Arial"/>
        <w:color w:val="404040"/>
        <w:sz w:val="22"/>
      </w:rPr>
      <w:tcPr>
        <w:shd w:val="clear" w:color="auto" w:fill="FFFFFF" w:themeFill="accent1" w:themeFillTint="32"/>
      </w:tcPr>
    </w:tblStylePr>
    <w:tblStylePr w:type="firstCol">
      <w:rPr>
        <w:b/>
        <w:color w:val="404040"/>
      </w:rPr>
    </w:tblStylePr>
    <w:tblStylePr w:type="firstRow">
      <w:rPr>
        <w:rFonts w:ascii="Arial" w:hAnsi="Arial"/>
        <w:b/>
        <w:color w:val="FFFFFF"/>
        <w:sz w:val="22"/>
      </w:rPr>
      <w:tcPr>
        <w:shd w:val="clear" w:color="auto" w:fill="FFFFFF" w:themeFill="accent1" w:themeFill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6">
    <w:name w:val="Grid Table 4 - Accent 2"/>
    <w:basedOn w:val="466"/>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32"/>
      </w:tcPr>
    </w:tblStylePr>
    <w:tblStylePr w:type="band1Vert">
      <w:rPr>
        <w:rFonts w:ascii="Arial" w:hAnsi="Arial"/>
        <w:color w:val="404040"/>
        <w:sz w:val="22"/>
      </w:rPr>
      <w:tcPr>
        <w:shd w:val="clear" w:color="auto" w:fill="FFFFFF" w:themeFill="accent2" w:themeFillTint="32"/>
      </w:tcPr>
    </w:tblStylePr>
    <w:tblStylePr w:type="firstCol">
      <w:rPr>
        <w:b/>
        <w:color w:val="404040"/>
      </w:rPr>
    </w:tblStylePr>
    <w:tblStylePr w:type="firstRow">
      <w:rPr>
        <w:rFonts w:ascii="Arial" w:hAnsi="Arial"/>
        <w:b/>
        <w:color w:val="FFFFFF"/>
        <w:sz w:val="22"/>
      </w:rPr>
      <w:tcPr>
        <w:shd w:val="clear" w:color="auto" w:fill="FFFFFF" w:themeFill="accent2" w:themeFill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7">
    <w:name w:val="Grid Table 4 - Accent 3"/>
    <w:basedOn w:val="466"/>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34"/>
      </w:tcPr>
    </w:tblStylePr>
    <w:tblStylePr w:type="band1Vert">
      <w:rPr>
        <w:rFonts w:ascii="Arial" w:hAnsi="Arial"/>
        <w:color w:val="404040"/>
        <w:sz w:val="22"/>
      </w:rPr>
      <w:tcPr>
        <w:shd w:val="clear" w:color="auto" w:fill="FFFFFF" w:themeFill="accent3" w:themeFillTint="34"/>
      </w:tcPr>
    </w:tblStylePr>
    <w:tblStylePr w:type="firstCol">
      <w:rPr>
        <w:b/>
        <w:color w:val="404040"/>
      </w:rPr>
    </w:tblStylePr>
    <w:tblStylePr w:type="firstRow">
      <w:rPr>
        <w:rFonts w:ascii="Arial" w:hAnsi="Arial"/>
        <w:b/>
        <w:color w:val="FFFFFF"/>
        <w:sz w:val="22"/>
      </w:rPr>
      <w:tcPr>
        <w:shd w:val="clear" w:color="auto" w:fill="FFFFFF" w:themeFill="accent3" w:themeFill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8">
    <w:name w:val="Grid Table 4 - Accent 4"/>
    <w:basedOn w:val="466"/>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34"/>
      </w:tcPr>
    </w:tblStylePr>
    <w:tblStylePr w:type="band1Vert">
      <w:rPr>
        <w:rFonts w:ascii="Arial" w:hAnsi="Arial"/>
        <w:color w:val="404040"/>
        <w:sz w:val="22"/>
      </w:rPr>
      <w:tcPr>
        <w:shd w:val="clear" w:color="auto" w:fill="FFFFFF" w:themeFill="accent4" w:themeFillTint="34"/>
      </w:tcPr>
    </w:tblStylePr>
    <w:tblStylePr w:type="firstCol">
      <w:rPr>
        <w:b/>
        <w:color w:val="404040"/>
      </w:rPr>
    </w:tblStylePr>
    <w:tblStylePr w:type="firstRow">
      <w:rPr>
        <w:rFonts w:ascii="Arial" w:hAnsi="Arial"/>
        <w:b/>
        <w:color w:val="FFFFFF"/>
        <w:sz w:val="22"/>
      </w:rPr>
      <w:tcPr>
        <w:shd w:val="clear" w:color="auto" w:fill="FFFFFF" w:themeFill="accent4" w:themeFill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9">
    <w:name w:val="Grid Table 4 - Accent 5"/>
    <w:basedOn w:val="466"/>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34"/>
      </w:tcPr>
    </w:tblStylePr>
    <w:tblStylePr w:type="band1Vert">
      <w:rPr>
        <w:rFonts w:ascii="Arial" w:hAnsi="Arial"/>
        <w:color w:val="404040"/>
        <w:sz w:val="22"/>
      </w:rPr>
      <w:tcPr>
        <w:shd w:val="clear" w:color="auto" w:fill="FFFFFF" w:themeFill="accent5" w:themeFillTint="34"/>
      </w:tcPr>
    </w:tblStylePr>
    <w:tblStylePr w:type="firstCol">
      <w:rPr>
        <w:b/>
        <w:color w:val="404040"/>
      </w:rPr>
    </w:tblStylePr>
    <w:tblStylePr w:type="firstRow">
      <w:rPr>
        <w:rFonts w:ascii="Arial" w:hAnsi="Arial"/>
        <w:b/>
        <w:color w:val="FFFFFF"/>
        <w:sz w:val="22"/>
      </w:rPr>
      <w:tcPr>
        <w:shd w:val="clear" w:color="auto" w:fill="FFFFFF" w:themeFill="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80">
    <w:name w:val="Grid Table 4 - Accent 6"/>
    <w:basedOn w:val="466"/>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34"/>
      </w:tcPr>
    </w:tblStylePr>
    <w:tblStylePr w:type="band1Vert">
      <w:rPr>
        <w:rFonts w:ascii="Arial" w:hAnsi="Arial"/>
        <w:color w:val="404040"/>
        <w:sz w:val="22"/>
      </w:rPr>
      <w:tcPr>
        <w:shd w:val="clear" w:color="auto" w:fill="FFFFFF" w:themeFill="accent6" w:themeFillTint="34"/>
      </w:tcPr>
    </w:tblStylePr>
    <w:tblStylePr w:type="firstCol">
      <w:rPr>
        <w:b/>
        <w:color w:val="404040"/>
      </w:rPr>
    </w:tblStylePr>
    <w:tblStylePr w:type="firstRow">
      <w:rPr>
        <w:rFonts w:ascii="Arial" w:hAnsi="Arial"/>
        <w:b/>
        <w:color w:val="FFFFFF"/>
        <w:sz w:val="22"/>
      </w:rPr>
      <w:tcPr>
        <w:shd w:val="clear" w:color="auto" w:fill="FFFFFF" w:themeFill="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81">
    <w:name w:val="Grid Table 5 Dark"/>
    <w:basedOn w:val="4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text1" w:themeFillTint="40"/>
    </w:tblPr>
    <w:tblStylePr w:type="band1Horz">
      <w:tcPr>
        <w:shd w:val="clear" w:color="auto" w:fill="FFFFFF" w:themeFill="text1" w:themeFillTint="75"/>
      </w:tcPr>
    </w:tblStylePr>
    <w:tblStylePr w:type="band1Vert">
      <w:tcPr>
        <w:shd w:val="clear" w:color="auto" w:fill="FFFFFF" w:themeFill="text1" w:themeFillTint="75"/>
      </w:tcPr>
    </w:tblStylePr>
    <w:tblStylePr w:type="firstCol">
      <w:rPr>
        <w:rFonts w:ascii="Arial" w:hAnsi="Arial"/>
        <w:b/>
        <w:color w:val="FFFFFF"/>
        <w:sz w:val="22"/>
      </w:rPr>
      <w:tcPr>
        <w:shd w:val="clear" w:color="auto" w:fill="FFFFFF" w:themeFill="text1"/>
      </w:tcPr>
    </w:tblStylePr>
    <w:tblStylePr w:type="firstRow">
      <w:rPr>
        <w:rFonts w:ascii="Arial" w:hAnsi="Arial"/>
        <w:b/>
        <w:color w:val="FFFFFF"/>
        <w:sz w:val="22"/>
      </w:rPr>
      <w:tcPr>
        <w:shd w:val="clear" w:color="auto" w:fill="FFFFFF" w:themeFill="text1"/>
      </w:tcPr>
    </w:tblStylePr>
    <w:tblStylePr w:type="lastCol">
      <w:rPr>
        <w:rFonts w:ascii="Arial" w:hAnsi="Arial"/>
        <w:b/>
        <w:color w:val="FFFFFF"/>
        <w:sz w:val="22"/>
      </w:rPr>
      <w:tcPr>
        <w:shd w:val="clear" w:color="auto" w:fill="FFFFFF" w:themeFill="text1"/>
      </w:tcPr>
    </w:tblStylePr>
    <w:tblStylePr w:type="lastRow">
      <w:rPr>
        <w:rFonts w:ascii="Arial" w:hAnsi="Arial"/>
        <w:b/>
        <w:color w:val="FFFFFF"/>
        <w:sz w:val="22"/>
      </w:rPr>
      <w:tcPr>
        <w:shd w:val="clear" w:color="auto" w:fill="FFFFFF" w:themeFill="text1"/>
        <w:tcBorders>
          <w:top w:val="single" w:color="000000" w:sz="4" w:space="0" w:themeColor="light1"/>
        </w:tcBorders>
      </w:tcPr>
    </w:tblStylePr>
  </w:style>
  <w:style w:type="table" w:styleId="82">
    <w:name w:val="Grid Table 5 Dark- Accent 1"/>
    <w:basedOn w:val="4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1" w:themeFillTint="34"/>
    </w:tblPr>
    <w:tblStylePr w:type="band1Horz">
      <w:tcPr>
        <w:shd w:val="clear" w:color="auto" w:fill="FFFFFF" w:themeFill="accent1" w:themeFillTint="75"/>
      </w:tcPr>
    </w:tblStylePr>
    <w:tblStylePr w:type="band1Vert">
      <w:tcPr>
        <w:shd w:val="clear" w:color="auto" w:fill="FFFFFF" w:themeFill="accent1" w:themeFillTint="75"/>
      </w:tcPr>
    </w:tblStylePr>
    <w:tblStylePr w:type="firstCol">
      <w:rPr>
        <w:rFonts w:ascii="Arial" w:hAnsi="Arial"/>
        <w:b/>
        <w:color w:val="FFFFFF"/>
        <w:sz w:val="22"/>
      </w:rPr>
      <w:tcPr>
        <w:shd w:val="clear" w:color="auto" w:fill="FFFFFF" w:themeFill="accent1"/>
      </w:tcPr>
    </w:tblStylePr>
    <w:tblStylePr w:type="firstRow">
      <w:rPr>
        <w:rFonts w:ascii="Arial" w:hAnsi="Arial"/>
        <w:b/>
        <w:color w:val="FFFFFF"/>
        <w:sz w:val="22"/>
      </w:rPr>
      <w:tcPr>
        <w:shd w:val="clear" w:color="auto" w:fill="FFFFFF" w:themeFill="accent1"/>
      </w:tcPr>
    </w:tblStylePr>
    <w:tblStylePr w:type="lastCol">
      <w:rPr>
        <w:rFonts w:ascii="Arial" w:hAnsi="Arial"/>
        <w:b/>
        <w:color w:val="FFFFFF"/>
        <w:sz w:val="22"/>
      </w:rPr>
      <w:tcPr>
        <w:shd w:val="clear" w:color="auto" w:fill="FFFFFF" w:themeFill="accent1"/>
      </w:tcPr>
    </w:tblStylePr>
    <w:tblStylePr w:type="lastRow">
      <w:rPr>
        <w:rFonts w:ascii="Arial" w:hAnsi="Arial"/>
        <w:b/>
        <w:color w:val="FFFFFF"/>
        <w:sz w:val="22"/>
      </w:rPr>
      <w:tcPr>
        <w:shd w:val="clear" w:color="auto" w:fill="FFFFFF" w:themeFill="accent1"/>
        <w:tcBorders>
          <w:top w:val="single" w:color="000000" w:sz="4" w:space="0" w:themeColor="light1"/>
        </w:tcBorders>
      </w:tcPr>
    </w:tblStylePr>
  </w:style>
  <w:style w:type="table" w:styleId="83">
    <w:name w:val="Grid Table 5 Dark - Accent 2"/>
    <w:basedOn w:val="4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2" w:themeFillTint="32"/>
    </w:tblPr>
    <w:tblStylePr w:type="band1Horz">
      <w:tcPr>
        <w:shd w:val="clear" w:color="auto" w:fill="FFFFFF" w:themeFill="accent2" w:themeFillTint="75"/>
      </w:tcPr>
    </w:tblStylePr>
    <w:tblStylePr w:type="band1Vert">
      <w:tcPr>
        <w:shd w:val="clear" w:color="auto" w:fill="FFFFFF" w:themeFill="accent2" w:themeFillTint="75"/>
      </w:tcPr>
    </w:tblStylePr>
    <w:tblStylePr w:type="firstCol">
      <w:rPr>
        <w:rFonts w:ascii="Arial" w:hAnsi="Arial"/>
        <w:b/>
        <w:color w:val="FFFFFF"/>
        <w:sz w:val="22"/>
      </w:rPr>
      <w:tcPr>
        <w:shd w:val="clear" w:color="auto" w:fill="FFFFFF" w:themeFill="accent2"/>
      </w:tcPr>
    </w:tblStylePr>
    <w:tblStylePr w:type="firstRow">
      <w:rPr>
        <w:rFonts w:ascii="Arial" w:hAnsi="Arial"/>
        <w:b/>
        <w:color w:val="FFFFFF"/>
        <w:sz w:val="22"/>
      </w:rPr>
      <w:tcPr>
        <w:shd w:val="clear" w:color="auto" w:fill="FFFFFF" w:themeFill="accent2"/>
      </w:tcPr>
    </w:tblStylePr>
    <w:tblStylePr w:type="lastCol">
      <w:rPr>
        <w:rFonts w:ascii="Arial" w:hAnsi="Arial"/>
        <w:b/>
        <w:color w:val="FFFFFF"/>
        <w:sz w:val="22"/>
      </w:rPr>
      <w:tcPr>
        <w:shd w:val="clear" w:color="auto" w:fill="FFFFFF" w:themeFill="accent2"/>
      </w:tcPr>
    </w:tblStylePr>
    <w:tblStylePr w:type="lastRow">
      <w:rPr>
        <w:rFonts w:ascii="Arial" w:hAnsi="Arial"/>
        <w:b/>
        <w:color w:val="FFFFFF"/>
        <w:sz w:val="22"/>
      </w:rPr>
      <w:tcPr>
        <w:shd w:val="clear" w:color="auto" w:fill="FFFFFF" w:themeFill="accent2"/>
        <w:tcBorders>
          <w:top w:val="single" w:color="000000" w:sz="4" w:space="0" w:themeColor="light1"/>
        </w:tcBorders>
      </w:tcPr>
    </w:tblStylePr>
  </w:style>
  <w:style w:type="table" w:styleId="84">
    <w:name w:val="Grid Table 5 Dark - Accent 3"/>
    <w:basedOn w:val="4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3" w:themeFillTint="34"/>
    </w:tblPr>
    <w:tblStylePr w:type="band1Horz">
      <w:tcPr>
        <w:shd w:val="clear" w:color="auto" w:fill="FFFFFF" w:themeFill="accent3" w:themeFillTint="75"/>
      </w:tcPr>
    </w:tblStylePr>
    <w:tblStylePr w:type="band1Vert">
      <w:tcPr>
        <w:shd w:val="clear" w:color="auto" w:fill="FFFFFF" w:themeFill="accent3" w:themeFillTint="75"/>
      </w:tcPr>
    </w:tblStylePr>
    <w:tblStylePr w:type="firstCol">
      <w:rPr>
        <w:rFonts w:ascii="Arial" w:hAnsi="Arial"/>
        <w:b/>
        <w:color w:val="FFFFFF"/>
        <w:sz w:val="22"/>
      </w:rPr>
      <w:tcPr>
        <w:shd w:val="clear" w:color="auto" w:fill="FFFFFF" w:themeFill="accent3"/>
      </w:tcPr>
    </w:tblStylePr>
    <w:tblStylePr w:type="firstRow">
      <w:rPr>
        <w:rFonts w:ascii="Arial" w:hAnsi="Arial"/>
        <w:b/>
        <w:color w:val="FFFFFF"/>
        <w:sz w:val="22"/>
      </w:rPr>
      <w:tcPr>
        <w:shd w:val="clear" w:color="auto" w:fill="FFFFFF" w:themeFill="accent3"/>
      </w:tcPr>
    </w:tblStylePr>
    <w:tblStylePr w:type="lastCol">
      <w:rPr>
        <w:rFonts w:ascii="Arial" w:hAnsi="Arial"/>
        <w:b/>
        <w:color w:val="FFFFFF"/>
        <w:sz w:val="22"/>
      </w:rPr>
      <w:tcPr>
        <w:shd w:val="clear" w:color="auto" w:fill="FFFFFF" w:themeFill="accent3"/>
      </w:tcPr>
    </w:tblStylePr>
    <w:tblStylePr w:type="lastRow">
      <w:rPr>
        <w:rFonts w:ascii="Arial" w:hAnsi="Arial"/>
        <w:b/>
        <w:color w:val="FFFFFF"/>
        <w:sz w:val="22"/>
      </w:rPr>
      <w:tcPr>
        <w:shd w:val="clear" w:color="auto" w:fill="FFFFFF" w:themeFill="accent3"/>
        <w:tcBorders>
          <w:top w:val="single" w:color="000000" w:sz="4" w:space="0" w:themeColor="light1"/>
        </w:tcBorders>
      </w:tcPr>
    </w:tblStylePr>
  </w:style>
  <w:style w:type="table" w:styleId="85">
    <w:name w:val="Grid Table 5 Dark- Accent 4"/>
    <w:basedOn w:val="4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4" w:themeFillTint="34"/>
    </w:tblPr>
    <w:tblStylePr w:type="band1Horz">
      <w:tcPr>
        <w:shd w:val="clear" w:color="auto" w:fill="FFFFFF" w:themeFill="accent4" w:themeFillTint="75"/>
      </w:tcPr>
    </w:tblStylePr>
    <w:tblStylePr w:type="band1Vert">
      <w:tcPr>
        <w:shd w:val="clear" w:color="auto" w:fill="FFFFFF" w:themeFill="accent4" w:themeFillTint="75"/>
      </w:tcPr>
    </w:tblStylePr>
    <w:tblStylePr w:type="firstCol">
      <w:rPr>
        <w:rFonts w:ascii="Arial" w:hAnsi="Arial"/>
        <w:b/>
        <w:color w:val="FFFFFF"/>
        <w:sz w:val="22"/>
      </w:rPr>
      <w:tcPr>
        <w:shd w:val="clear" w:color="auto" w:fill="FFFFFF" w:themeFill="accent4"/>
      </w:tcPr>
    </w:tblStylePr>
    <w:tblStylePr w:type="firstRow">
      <w:rPr>
        <w:rFonts w:ascii="Arial" w:hAnsi="Arial"/>
        <w:b/>
        <w:color w:val="FFFFFF"/>
        <w:sz w:val="22"/>
      </w:rPr>
      <w:tcPr>
        <w:shd w:val="clear" w:color="auto" w:fill="FFFFFF" w:themeFill="accent4"/>
      </w:tcPr>
    </w:tblStylePr>
    <w:tblStylePr w:type="lastCol">
      <w:rPr>
        <w:rFonts w:ascii="Arial" w:hAnsi="Arial"/>
        <w:b/>
        <w:color w:val="FFFFFF"/>
        <w:sz w:val="22"/>
      </w:rPr>
      <w:tcPr>
        <w:shd w:val="clear" w:color="auto" w:fill="FFFFFF" w:themeFill="accent4"/>
      </w:tcPr>
    </w:tblStylePr>
    <w:tblStylePr w:type="lastRow">
      <w:rPr>
        <w:rFonts w:ascii="Arial" w:hAnsi="Arial"/>
        <w:b/>
        <w:color w:val="FFFFFF"/>
        <w:sz w:val="22"/>
      </w:rPr>
      <w:tcPr>
        <w:shd w:val="clear" w:color="auto" w:fill="FFFFFF" w:themeFill="accent4"/>
        <w:tcBorders>
          <w:top w:val="single" w:color="000000" w:sz="4" w:space="0" w:themeColor="light1"/>
        </w:tcBorders>
      </w:tcPr>
    </w:tblStylePr>
  </w:style>
  <w:style w:type="table" w:styleId="86">
    <w:name w:val="Grid Table 5 Dark - Accent 5"/>
    <w:basedOn w:val="4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5" w:themeFillTint="34"/>
    </w:tblPr>
    <w:tblStylePr w:type="band1Horz">
      <w:tcPr>
        <w:shd w:val="clear" w:color="auto" w:fill="FFFFFF" w:themeFill="accent5" w:themeFillTint="75"/>
      </w:tcPr>
    </w:tblStylePr>
    <w:tblStylePr w:type="band1Vert">
      <w:tcPr>
        <w:shd w:val="clear" w:color="auto" w:fill="FFFFFF" w:themeFill="accent5" w:themeFillTint="75"/>
      </w:tcPr>
    </w:tblStylePr>
    <w:tblStylePr w:type="firstCol">
      <w:rPr>
        <w:rFonts w:ascii="Arial" w:hAnsi="Arial"/>
        <w:b/>
        <w:color w:val="FFFFFF"/>
        <w:sz w:val="22"/>
      </w:rPr>
      <w:tcPr>
        <w:shd w:val="clear" w:color="auto" w:fill="FFFFFF" w:themeFill="accent5"/>
      </w:tcPr>
    </w:tblStylePr>
    <w:tblStylePr w:type="firstRow">
      <w:rPr>
        <w:rFonts w:ascii="Arial" w:hAnsi="Arial"/>
        <w:b/>
        <w:color w:val="FFFFFF"/>
        <w:sz w:val="22"/>
      </w:rPr>
      <w:tcPr>
        <w:shd w:val="clear" w:color="auto" w:fill="FFFFFF" w:themeFill="accent5"/>
      </w:tcPr>
    </w:tblStylePr>
    <w:tblStylePr w:type="lastCol">
      <w:rPr>
        <w:rFonts w:ascii="Arial" w:hAnsi="Arial"/>
        <w:b/>
        <w:color w:val="FFFFFF"/>
        <w:sz w:val="22"/>
      </w:rPr>
      <w:tcPr>
        <w:shd w:val="clear" w:color="auto" w:fill="FFFFFF" w:themeFill="accent5"/>
      </w:tcPr>
    </w:tblStylePr>
    <w:tblStylePr w:type="lastRow">
      <w:rPr>
        <w:rFonts w:ascii="Arial" w:hAnsi="Arial"/>
        <w:b/>
        <w:color w:val="FFFFFF"/>
        <w:sz w:val="22"/>
      </w:rPr>
      <w:tcPr>
        <w:shd w:val="clear" w:color="auto" w:fill="FFFFFF" w:themeFill="accent5"/>
        <w:tcBorders>
          <w:top w:val="single" w:color="000000" w:sz="4" w:space="0" w:themeColor="light1"/>
        </w:tcBorders>
      </w:tcPr>
    </w:tblStylePr>
  </w:style>
  <w:style w:type="table" w:styleId="87">
    <w:name w:val="Grid Table 5 Dark - Accent 6"/>
    <w:basedOn w:val="466"/>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auto" w:fill="FFFFFF" w:themeFill="accent6" w:themeFillTint="34"/>
    </w:tblPr>
    <w:tblStylePr w:type="band1Horz">
      <w:tcPr>
        <w:shd w:val="clear" w:color="auto" w:fill="FFFFFF" w:themeFill="accent6" w:themeFillTint="75"/>
      </w:tcPr>
    </w:tblStylePr>
    <w:tblStylePr w:type="band1Vert">
      <w:tcPr>
        <w:shd w:val="clear" w:color="auto" w:fill="FFFFFF" w:themeFill="accent6" w:themeFillTint="75"/>
      </w:tcPr>
    </w:tblStylePr>
    <w:tblStylePr w:type="firstCol">
      <w:rPr>
        <w:rFonts w:ascii="Arial" w:hAnsi="Arial"/>
        <w:b/>
        <w:color w:val="FFFFFF"/>
        <w:sz w:val="22"/>
      </w:rPr>
      <w:tcPr>
        <w:shd w:val="clear" w:color="auto" w:fill="FFFFFF" w:themeFill="accent6"/>
      </w:tcPr>
    </w:tblStylePr>
    <w:tblStylePr w:type="firstRow">
      <w:rPr>
        <w:rFonts w:ascii="Arial" w:hAnsi="Arial"/>
        <w:b/>
        <w:color w:val="FFFFFF"/>
        <w:sz w:val="22"/>
      </w:rPr>
      <w:tcPr>
        <w:shd w:val="clear" w:color="auto" w:fill="FFFFFF" w:themeFill="accent6"/>
      </w:tcPr>
    </w:tblStylePr>
    <w:tblStylePr w:type="lastCol">
      <w:rPr>
        <w:rFonts w:ascii="Arial" w:hAnsi="Arial"/>
        <w:b/>
        <w:color w:val="FFFFFF"/>
        <w:sz w:val="22"/>
      </w:rPr>
      <w:tcPr>
        <w:shd w:val="clear" w:color="auto" w:fill="FFFFFF" w:themeFill="accent6"/>
      </w:tcPr>
    </w:tblStylePr>
    <w:tblStylePr w:type="lastRow">
      <w:rPr>
        <w:rFonts w:ascii="Arial" w:hAnsi="Arial"/>
        <w:b/>
        <w:color w:val="FFFFFF"/>
        <w:sz w:val="22"/>
      </w:rPr>
      <w:tcPr>
        <w:shd w:val="clear" w:color="auto" w:fill="FFFFFF" w:themeFill="accent6"/>
        <w:tcBorders>
          <w:top w:val="single" w:color="000000" w:sz="4" w:space="0" w:themeColor="light1"/>
        </w:tcBorders>
      </w:tcPr>
    </w:tblStylePr>
  </w:style>
  <w:style w:type="table" w:styleId="88">
    <w:name w:val="Grid Table 6 Colorful"/>
    <w:basedOn w:val="466"/>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auto" w:fill="FFFFFF" w:themeFill="text1" w:themeFillTint="34"/>
      </w:tcPr>
    </w:tblStylePr>
    <w:tblStylePr w:type="band1Vert">
      <w:tcPr>
        <w:shd w:val="clear" w:color="auto" w:fill="FFFFFF"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466"/>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46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466"/>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46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466"/>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466"/>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466"/>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0D"/>
      </w:tcPr>
    </w:tblStylePr>
    <w:tblStylePr w:type="band1Vert">
      <w:tcPr>
        <w:shd w:val="clear" w:color="auto" w:fill="FFFFFF"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b/>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b/>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style>
  <w:style w:type="table" w:styleId="96">
    <w:name w:val="Grid Table 7 Colorful - Accent 1"/>
    <w:basedOn w:val="466"/>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auto" w:fill="FFFFFF" w:themeFill="accent1" w:themeFillTint="34"/>
      </w:tcPr>
    </w:tblStylePr>
    <w:tblStylePr w:type="band1Vert">
      <w:tcPr>
        <w:shd w:val="clear" w:color="auto" w:fill="FFFFFF"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auto" w:fill="FFFFFF"/>
        <w:tcBorders>
          <w:left w:val="none"/>
          <w:top w:val="none"/>
          <w:right w:val="single" w:color="000000" w:sz="4" w:space="0" w:themeColor="accent1" w:themeTint="80"/>
          <w:bottom w:val="none"/>
        </w:tcBorders>
      </w:tcPr>
    </w:tblStylePr>
    <w:tblStylePr w:type="firstRow">
      <w:rPr>
        <w:rFonts w:ascii="Arial" w:hAnsi="Arial"/>
        <w:b/>
        <w:color w:val="317BBA" w:themeColor="accent1" w:themeTint="80" w:themeShade="95"/>
        <w:sz w:val="22"/>
      </w:rPr>
      <w:tcPr>
        <w:shd w:val="clear" w:color="auto" w:fill="FFFFFF" w:themeFill="light1"/>
        <w:tcBorders>
          <w:left w:val="none"/>
          <w:top w:val="none"/>
          <w:right w:val="none"/>
          <w:bottom w:val="single" w:color="000000" w:sz="4" w:space="0" w:themeColor="accent1" w:themeTint="80"/>
        </w:tcBorders>
      </w:tcPr>
    </w:tblStylePr>
    <w:tblStylePr w:type="lastCol">
      <w:rPr>
        <w:rFonts w:ascii="Arial" w:hAnsi="Arial"/>
        <w:i/>
        <w:color w:val="317BBA" w:themeColor="accent1" w:themeTint="80" w:themeShade="95"/>
        <w:sz w:val="22"/>
      </w:rPr>
      <w:tcPr>
        <w:shd w:color="auto" w:fill="FFFFFF"/>
        <w:tcBorders>
          <w:left w:val="single" w:color="000000" w:sz="4" w:space="0" w:themeColor="accent1" w:themeTint="80"/>
          <w:top w:val="none"/>
          <w:right w:val="none"/>
          <w:bottom w:val="none"/>
        </w:tcBorders>
      </w:tcPr>
    </w:tblStylePr>
    <w:tblStylePr w:type="lastRow">
      <w:rPr>
        <w:rFonts w:ascii="Arial" w:hAnsi="Arial"/>
        <w:b/>
        <w:color w:val="317BBA" w:themeColor="accent1" w:themeTint="80" w:themeShade="95"/>
        <w:sz w:val="22"/>
      </w:rPr>
      <w:tcPr>
        <w:shd w:val="clear" w:color="auto" w:fill="FFFFFF" w:themeFill="light1"/>
        <w:tcBorders>
          <w:left w:val="none"/>
          <w:top w:val="single" w:color="000000" w:sz="4" w:space="0" w:themeColor="accent1" w:themeTint="80"/>
          <w:right w:val="none"/>
          <w:bottom w:val="none"/>
        </w:tcBorders>
      </w:tcPr>
    </w:tblStylePr>
  </w:style>
  <w:style w:type="table" w:styleId="97">
    <w:name w:val="Grid Table 7 Colorful - Accent 2"/>
    <w:basedOn w:val="466"/>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32"/>
      </w:tcPr>
    </w:tblStylePr>
    <w:tblStylePr w:type="band1Vert">
      <w:tcPr>
        <w:shd w:val="clear" w:color="auto" w:fill="FFFFFF"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b/>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b/>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style>
  <w:style w:type="table" w:styleId="98">
    <w:name w:val="Grid Table 7 Colorful - Accent 3"/>
    <w:basedOn w:val="466"/>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auto" w:fill="FFFFFF" w:themeFill="accent3" w:themeFillTint="34"/>
      </w:tcPr>
    </w:tblStylePr>
    <w:tblStylePr w:type="band1Vert">
      <w:tcPr>
        <w:shd w:val="clear" w:color="auto" w:fill="FFFFFF"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auto" w:fill="FFFFFF"/>
        <w:tcBorders>
          <w:left w:val="none"/>
          <w:top w:val="none"/>
          <w:right w:val="single" w:color="000000" w:sz="4" w:space="0" w:themeColor="accent3" w:themeTint="FE"/>
          <w:bottom w:val="none"/>
        </w:tcBorders>
      </w:tcPr>
    </w:tblStylePr>
    <w:tblStylePr w:type="firstRow">
      <w:rPr>
        <w:rFonts w:ascii="Arial" w:hAnsi="Arial"/>
        <w:b/>
        <w:color w:val="606060" w:themeColor="accent3" w:themeTint="FE" w:themeShade="95"/>
        <w:sz w:val="22"/>
      </w:rPr>
      <w:tcPr>
        <w:shd w:val="clear" w:color="auto" w:fill="FFFFFF" w:themeFill="light1"/>
        <w:tcBorders>
          <w:left w:val="none"/>
          <w:top w:val="none"/>
          <w:right w:val="none"/>
          <w:bottom w:val="single" w:color="000000" w:sz="4" w:space="0" w:themeColor="accent3" w:themeTint="FE"/>
        </w:tcBorders>
      </w:tcPr>
    </w:tblStylePr>
    <w:tblStylePr w:type="lastCol">
      <w:rPr>
        <w:rFonts w:ascii="Arial" w:hAnsi="Arial"/>
        <w:i/>
        <w:color w:val="606060" w:themeColor="accent3" w:themeTint="FE" w:themeShade="95"/>
        <w:sz w:val="22"/>
      </w:rPr>
      <w:tcPr>
        <w:shd w:color="auto" w:fill="FFFFFF"/>
        <w:tcBorders>
          <w:left w:val="single" w:color="000000" w:sz="4" w:space="0" w:themeColor="accent3" w:themeTint="FE"/>
          <w:top w:val="none"/>
          <w:right w:val="none"/>
          <w:bottom w:val="none"/>
        </w:tcBorders>
      </w:tcPr>
    </w:tblStylePr>
    <w:tblStylePr w:type="lastRow">
      <w:rPr>
        <w:rFonts w:ascii="Arial" w:hAnsi="Arial"/>
        <w:b/>
        <w:color w:val="606060" w:themeColor="accent3" w:themeTint="FE" w:themeShade="95"/>
        <w:sz w:val="22"/>
      </w:rPr>
      <w:tcPr>
        <w:shd w:val="clear" w:color="auto" w:fill="FFFFFF" w:themeFill="light1"/>
        <w:tcBorders>
          <w:left w:val="none"/>
          <w:top w:val="single" w:color="000000" w:sz="4" w:space="0" w:themeColor="accent3" w:themeTint="FE"/>
          <w:right w:val="none"/>
          <w:bottom w:val="none"/>
        </w:tcBorders>
      </w:tcPr>
    </w:tblStylePr>
  </w:style>
  <w:style w:type="table" w:styleId="99">
    <w:name w:val="Grid Table 7 Colorful - Accent 4"/>
    <w:basedOn w:val="466"/>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34"/>
      </w:tcPr>
    </w:tblStylePr>
    <w:tblStylePr w:type="band1Vert">
      <w:tcPr>
        <w:shd w:val="clear" w:color="auto" w:fill="FFFFFF"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b/>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b/>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style>
  <w:style w:type="table" w:styleId="100">
    <w:name w:val="Grid Table 7 Colorful - Accent 5"/>
    <w:basedOn w:val="466"/>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auto" w:fill="FFFFFF" w:themeFill="accent5" w:themeFillTint="34"/>
      </w:tcPr>
    </w:tblStylePr>
    <w:tblStylePr w:type="band1Vert">
      <w:tcPr>
        <w:shd w:val="clear" w:color="auto" w:fill="FFFFFF"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auto" w:fill="FFFFFF"/>
        <w:tcBorders>
          <w:left w:val="none"/>
          <w:top w:val="none"/>
          <w:right w:val="single" w:color="000000" w:sz="4" w:space="0" w:themeColor="accent5" w:themeTint="90"/>
          <w:bottom w:val="none"/>
        </w:tcBorders>
      </w:tcPr>
    </w:tblStylePr>
    <w:tblStylePr w:type="firstRow">
      <w:rPr>
        <w:rFonts w:ascii="Arial" w:hAnsi="Arial"/>
        <w:b/>
        <w:color w:val="254374" w:themeColor="accent5" w:themeShade="95"/>
        <w:sz w:val="22"/>
      </w:rPr>
      <w:tcPr>
        <w:shd w:val="clear" w:color="auto" w:fill="FFFFFF" w:themeFill="light1"/>
        <w:tcBorders>
          <w:left w:val="none"/>
          <w:top w:val="none"/>
          <w:right w:val="none"/>
          <w:bottom w:val="single" w:color="000000" w:sz="4" w:space="0" w:themeColor="accent5" w:themeTint="90"/>
        </w:tcBorders>
      </w:tcPr>
    </w:tblStylePr>
    <w:tblStylePr w:type="lastCol">
      <w:rPr>
        <w:rFonts w:ascii="Arial" w:hAnsi="Arial"/>
        <w:i/>
        <w:color w:val="254374" w:themeColor="accent5" w:themeShade="95"/>
        <w:sz w:val="22"/>
      </w:rPr>
      <w:tcPr>
        <w:shd w:color="auto" w:fill="FFFFFF"/>
        <w:tcBorders>
          <w:left w:val="single" w:color="000000" w:sz="4" w:space="0" w:themeColor="accent5" w:themeTint="90"/>
          <w:top w:val="none"/>
          <w:right w:val="none"/>
          <w:bottom w:val="none"/>
        </w:tcBorders>
      </w:tcPr>
    </w:tblStylePr>
    <w:tblStylePr w:type="lastRow">
      <w:rPr>
        <w:rFonts w:ascii="Arial" w:hAnsi="Arial"/>
        <w:b/>
        <w:color w:val="254374" w:themeColor="accent5" w:themeShade="95"/>
        <w:sz w:val="22"/>
      </w:rPr>
      <w:tcPr>
        <w:shd w:val="clear" w:color="auto" w:fill="FFFFFF" w:themeFill="light1"/>
        <w:tcBorders>
          <w:left w:val="none"/>
          <w:top w:val="single" w:color="000000" w:sz="4" w:space="0" w:themeColor="accent5" w:themeTint="90"/>
          <w:right w:val="none"/>
          <w:bottom w:val="none"/>
        </w:tcBorders>
      </w:tcPr>
    </w:tblStylePr>
  </w:style>
  <w:style w:type="table" w:styleId="101">
    <w:name w:val="Grid Table 7 Colorful - Accent 6"/>
    <w:basedOn w:val="466"/>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auto" w:fill="FFFFFF" w:themeFill="accent6" w:themeFillTint="34"/>
      </w:tcPr>
    </w:tblStylePr>
    <w:tblStylePr w:type="band1Vert">
      <w:tcPr>
        <w:shd w:val="clear" w:color="auto" w:fill="FFFFFF"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auto" w:fill="FFFFFF"/>
        <w:tcBorders>
          <w:left w:val="none"/>
          <w:top w:val="none"/>
          <w:right w:val="single" w:color="000000" w:sz="4" w:space="0" w:themeColor="accent6" w:themeTint="90"/>
          <w:bottom w:val="none"/>
        </w:tcBorders>
      </w:tcPr>
    </w:tblStylePr>
    <w:tblStylePr w:type="firstRow">
      <w:rPr>
        <w:rFonts w:ascii="Arial" w:hAnsi="Arial"/>
        <w:b/>
        <w:color w:val="426429" w:themeColor="accent6" w:themeShade="95"/>
        <w:sz w:val="22"/>
      </w:rPr>
      <w:tcPr>
        <w:shd w:val="clear" w:color="auto" w:fill="FFFFFF" w:themeFill="light1"/>
        <w:tcBorders>
          <w:left w:val="none"/>
          <w:top w:val="none"/>
          <w:right w:val="none"/>
          <w:bottom w:val="single" w:color="000000" w:sz="4" w:space="0" w:themeColor="accent6" w:themeTint="90"/>
        </w:tcBorders>
      </w:tcPr>
    </w:tblStylePr>
    <w:tblStylePr w:type="lastCol">
      <w:rPr>
        <w:rFonts w:ascii="Arial" w:hAnsi="Arial"/>
        <w:i/>
        <w:color w:val="426429" w:themeColor="accent6" w:themeShade="95"/>
        <w:sz w:val="22"/>
      </w:rPr>
      <w:tcPr>
        <w:shd w:color="auto" w:fill="FFFFFF"/>
        <w:tcBorders>
          <w:left w:val="single" w:color="000000" w:sz="4" w:space="0" w:themeColor="accent6" w:themeTint="90"/>
          <w:top w:val="none"/>
          <w:right w:val="none"/>
          <w:bottom w:val="none"/>
        </w:tcBorders>
      </w:tcPr>
    </w:tblStylePr>
    <w:tblStylePr w:type="lastRow">
      <w:rPr>
        <w:rFonts w:ascii="Arial" w:hAnsi="Arial"/>
        <w:b/>
        <w:color w:val="426429" w:themeColor="accent6" w:themeShade="95"/>
        <w:sz w:val="22"/>
      </w:rPr>
      <w:tcPr>
        <w:shd w:val="clear" w:color="auto" w:fill="FFFFFF" w:themeFill="light1"/>
        <w:tcBorders>
          <w:left w:val="none"/>
          <w:top w:val="single" w:color="000000" w:sz="4" w:space="0" w:themeColor="accent6" w:themeTint="90"/>
          <w:right w:val="none"/>
          <w:bottom w:val="none"/>
        </w:tcBorders>
      </w:tcPr>
    </w:tblStylePr>
  </w:style>
  <w:style w:type="table" w:styleId="102">
    <w:name w:val="List Table 1 Light"/>
    <w:basedOn w:val="466"/>
    <w:uiPriority w:val="99"/>
    <w:pPr>
      <w:spacing w:lineRule="auto" w:line="240" w:after="0"/>
    </w:pPr>
    <w:tblPr>
      <w:tblStyleRowBandSize w:val="1"/>
      <w:tblStyleColBandSize w:val="1"/>
      <w:tblInd w:w="0" w:type="dxa"/>
    </w:tblPr>
    <w:tblStylePr w:type="band1Horz">
      <w:tcPr>
        <w:shd w:val="clear" w:color="auto" w:fill="FFFFFF" w:themeFill="text1" w:themeFillTint="40"/>
      </w:tcPr>
    </w:tblStylePr>
    <w:tblStylePr w:type="band1Vert">
      <w:tcPr>
        <w:shd w:val="clear" w:color="auto" w:fill="FFFFFF" w:themeFill="tex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103">
    <w:name w:val="List Table 1 Light - Accent 1"/>
    <w:basedOn w:val="466"/>
    <w:uiPriority w:val="99"/>
    <w:pPr>
      <w:spacing w:lineRule="auto" w:line="240" w:after="0"/>
    </w:pPr>
    <w:tblPr>
      <w:tblStyleRowBandSize w:val="1"/>
      <w:tblStyleColBandSize w:val="1"/>
      <w:tblInd w:w="0" w:type="dxa"/>
    </w:tblPr>
    <w:tblStylePr w:type="band1Horz">
      <w:tcPr>
        <w:shd w:val="clear" w:color="auto" w:fill="FFFFFF" w:themeFill="accent1" w:themeFillTint="40"/>
      </w:tcPr>
    </w:tblStylePr>
    <w:tblStylePr w:type="band1Vert">
      <w:tcPr>
        <w:shd w:val="clear" w:color="auto" w:fill="FFFFFF" w:themeFill="accent1"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104">
    <w:name w:val="List Table 1 Light - Accent 2"/>
    <w:basedOn w:val="466"/>
    <w:uiPriority w:val="99"/>
    <w:pPr>
      <w:spacing w:lineRule="auto" w:line="240" w:after="0"/>
    </w:pPr>
    <w:tblPr>
      <w:tblStyleRowBandSize w:val="1"/>
      <w:tblStyleColBandSize w:val="1"/>
      <w:tblInd w:w="0" w:type="dxa"/>
    </w:tblPr>
    <w:tblStylePr w:type="band1Horz">
      <w:tcPr>
        <w:shd w:val="clear" w:color="auto" w:fill="FFFFFF" w:themeFill="accent2" w:themeFillTint="40"/>
      </w:tcPr>
    </w:tblStylePr>
    <w:tblStylePr w:type="band1Vert">
      <w:tcPr>
        <w:shd w:val="clear" w:color="auto" w:fill="FFFFFF" w:themeFill="accent2"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105">
    <w:name w:val="List Table 1 Light - Accent 3"/>
    <w:basedOn w:val="466"/>
    <w:uiPriority w:val="99"/>
    <w:pPr>
      <w:spacing w:lineRule="auto" w:line="240" w:after="0"/>
    </w:pPr>
    <w:tblPr>
      <w:tblStyleRowBandSize w:val="1"/>
      <w:tblStyleColBandSize w:val="1"/>
      <w:tblInd w:w="0" w:type="dxa"/>
    </w:tblPr>
    <w:tblStylePr w:type="band1Horz">
      <w:tcPr>
        <w:shd w:val="clear" w:color="auto" w:fill="FFFFFF" w:themeFill="accent3" w:themeFillTint="40"/>
      </w:tcPr>
    </w:tblStylePr>
    <w:tblStylePr w:type="band1Vert">
      <w:tcPr>
        <w:shd w:val="clear" w:color="auto" w:fill="FFFFFF" w:themeFill="accent3"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106">
    <w:name w:val="List Table 1 Light - Accent 4"/>
    <w:basedOn w:val="466"/>
    <w:uiPriority w:val="99"/>
    <w:pPr>
      <w:spacing w:lineRule="auto" w:line="240" w:after="0"/>
    </w:pPr>
    <w:tblPr>
      <w:tblStyleRowBandSize w:val="1"/>
      <w:tblStyleColBandSize w:val="1"/>
      <w:tblInd w:w="0" w:type="dxa"/>
    </w:tblPr>
    <w:tblStylePr w:type="band1Horz">
      <w:tcPr>
        <w:shd w:val="clear" w:color="auto" w:fill="FFFFFF" w:themeFill="accent4" w:themeFillTint="40"/>
      </w:tcPr>
    </w:tblStylePr>
    <w:tblStylePr w:type="band1Vert">
      <w:tcPr>
        <w:shd w:val="clear" w:color="auto" w:fill="FFFFFF" w:themeFill="accent4"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107">
    <w:name w:val="List Table 1 Light - Accent 5"/>
    <w:basedOn w:val="466"/>
    <w:uiPriority w:val="99"/>
    <w:pPr>
      <w:spacing w:lineRule="auto" w:line="240" w:after="0"/>
    </w:pPr>
    <w:tblPr>
      <w:tblStyleRowBandSize w:val="1"/>
      <w:tblStyleColBandSize w:val="1"/>
      <w:tblInd w:w="0" w:type="dxa"/>
    </w:tblPr>
    <w:tblStylePr w:type="band1Horz">
      <w:tcPr>
        <w:shd w:val="clear" w:color="auto" w:fill="FFFFFF" w:themeFill="accent5" w:themeFillTint="40"/>
      </w:tcPr>
    </w:tblStylePr>
    <w:tblStylePr w:type="band1Vert">
      <w:tcPr>
        <w:shd w:val="clear" w:color="auto" w:fill="FFFFFF" w:themeFill="accent5"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108">
    <w:name w:val="List Table 1 Light - Accent 6"/>
    <w:basedOn w:val="466"/>
    <w:uiPriority w:val="99"/>
    <w:pPr>
      <w:spacing w:lineRule="auto" w:line="240" w:after="0"/>
    </w:pPr>
    <w:tblPr>
      <w:tblStyleRowBandSize w:val="1"/>
      <w:tblStyleColBandSize w:val="1"/>
      <w:tblInd w:w="0" w:type="dxa"/>
    </w:tblPr>
    <w:tblStylePr w:type="band1Horz">
      <w:tcPr>
        <w:shd w:val="clear" w:color="auto" w:fill="FFFFFF" w:themeFill="accent6" w:themeFillTint="40"/>
      </w:tcPr>
    </w:tblStylePr>
    <w:tblStylePr w:type="band1Vert">
      <w:tcPr>
        <w:shd w:val="clear" w:color="auto" w:fill="FFFFFF" w:themeFill="accent6" w:themeFill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109">
    <w:name w:val="List Table 2"/>
    <w:basedOn w:val="466"/>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110">
    <w:name w:val="List Table 2 - Accent 1"/>
    <w:basedOn w:val="466"/>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111">
    <w:name w:val="List Table 2 - Accent 2"/>
    <w:basedOn w:val="466"/>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112">
    <w:name w:val="List Table 2 - Accent 3"/>
    <w:basedOn w:val="466"/>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113">
    <w:name w:val="List Table 2 - Accent 4"/>
    <w:basedOn w:val="466"/>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114">
    <w:name w:val="List Table 2 - Accent 5"/>
    <w:basedOn w:val="466"/>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115">
    <w:name w:val="List Table 2 - Accent 6"/>
    <w:basedOn w:val="466"/>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116">
    <w:name w:val="List Table 3"/>
    <w:basedOn w:val="46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17">
    <w:name w:val="List Table 3 - Accent 1"/>
    <w:basedOn w:val="466"/>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18">
    <w:name w:val="List Table 3 - Accent 2"/>
    <w:basedOn w:val="466"/>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auto" w:fill="FFFFFF" w:themeFill="accent2" w:themeFillTint="97"/>
      </w:tcPr>
    </w:tblStylePr>
    <w:tblStylePr w:type="lastCol">
      <w:rPr>
        <w:b/>
        <w:color w:val="404040"/>
      </w:rPr>
    </w:tblStylePr>
    <w:tblStylePr w:type="lastRow">
      <w:rPr>
        <w:b/>
        <w:color w:val="404040"/>
      </w:rPr>
    </w:tblStylePr>
  </w:style>
  <w:style w:type="table" w:styleId="119">
    <w:name w:val="List Table 3 - Accent 3"/>
    <w:basedOn w:val="466"/>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auto" w:fill="FFFFFF" w:themeFill="accent3" w:themeFillTint="98"/>
      </w:tcPr>
    </w:tblStylePr>
    <w:tblStylePr w:type="lastCol">
      <w:rPr>
        <w:b/>
        <w:color w:val="404040"/>
      </w:rPr>
    </w:tblStylePr>
    <w:tblStylePr w:type="lastRow">
      <w:rPr>
        <w:b/>
        <w:color w:val="404040"/>
      </w:rPr>
    </w:tblStylePr>
  </w:style>
  <w:style w:type="table" w:styleId="120">
    <w:name w:val="List Table 3 - Accent 4"/>
    <w:basedOn w:val="466"/>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auto" w:fill="FFFFFF" w:themeFill="accent4" w:themeFillTint="9A"/>
      </w:tcPr>
    </w:tblStylePr>
    <w:tblStylePr w:type="lastCol">
      <w:rPr>
        <w:b/>
        <w:color w:val="404040"/>
      </w:rPr>
    </w:tblStylePr>
    <w:tblStylePr w:type="lastRow">
      <w:rPr>
        <w:b/>
        <w:color w:val="404040"/>
      </w:rPr>
    </w:tblStylePr>
  </w:style>
  <w:style w:type="table" w:styleId="121">
    <w:name w:val="List Table 3 - Accent 5"/>
    <w:basedOn w:val="466"/>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auto" w:fill="FFFFFF" w:themeFill="accent5" w:themeFillTint="9A"/>
      </w:tcPr>
    </w:tblStylePr>
    <w:tblStylePr w:type="lastCol">
      <w:rPr>
        <w:b/>
        <w:color w:val="404040"/>
      </w:rPr>
    </w:tblStylePr>
    <w:tblStylePr w:type="lastRow">
      <w:rPr>
        <w:b/>
        <w:color w:val="404040"/>
      </w:rPr>
    </w:tblStylePr>
  </w:style>
  <w:style w:type="table" w:styleId="122">
    <w:name w:val="List Table 3 - Accent 6"/>
    <w:basedOn w:val="466"/>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auto" w:fill="FFFFFF" w:themeFill="accent6" w:themeFillTint="98"/>
      </w:tcPr>
    </w:tblStylePr>
    <w:tblStylePr w:type="lastCol">
      <w:rPr>
        <w:b/>
        <w:color w:val="404040"/>
      </w:rPr>
    </w:tblStylePr>
    <w:tblStylePr w:type="lastRow">
      <w:rPr>
        <w:b/>
        <w:color w:val="404040"/>
      </w:rPr>
    </w:tblStylePr>
  </w:style>
  <w:style w:type="table" w:styleId="123">
    <w:name w:val="List Table 4"/>
    <w:basedOn w:val="466"/>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auto" w:fill="FFFFFF" w:themeFill="text1" w:themeFillTint="40"/>
      </w:tcPr>
    </w:tblStylePr>
    <w:tblStylePr w:type="band1Vert">
      <w:rPr>
        <w:rFonts w:ascii="Arial" w:hAnsi="Arial"/>
        <w:color w:val="404040"/>
        <w:sz w:val="22"/>
      </w:rPr>
      <w:tcPr>
        <w:shd w:val="clear" w:color="auto" w:fill="FFFFFF" w:themeFill="text1" w:themeFillTint="40"/>
      </w:tcPr>
    </w:tblStylePr>
    <w:tblStylePr w:type="firstCol">
      <w:rPr>
        <w:b/>
        <w:color w:val="404040"/>
      </w:rPr>
    </w:tblStylePr>
    <w:tblStylePr w:type="firstRow">
      <w:rPr>
        <w:rFonts w:ascii="Arial" w:hAnsi="Arial"/>
        <w:b/>
        <w:color w:val="FFFFFF"/>
        <w:sz w:val="22"/>
      </w:rPr>
      <w:tcPr>
        <w:shd w:val="clear" w:color="auto" w:fill="FFFFFF" w:themeFill="text1"/>
      </w:tcPr>
    </w:tblStylePr>
    <w:tblStylePr w:type="lastCol">
      <w:rPr>
        <w:b/>
        <w:color w:val="404040"/>
      </w:rPr>
    </w:tblStylePr>
    <w:tblStylePr w:type="lastRow">
      <w:rPr>
        <w:b/>
        <w:color w:val="404040"/>
      </w:rPr>
    </w:tblStylePr>
  </w:style>
  <w:style w:type="table" w:styleId="124">
    <w:name w:val="List Table 4 - Accent 1"/>
    <w:basedOn w:val="466"/>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auto" w:fill="FFFFFF" w:themeFill="accent1" w:themeFillTint="40"/>
      </w:tcPr>
    </w:tblStylePr>
    <w:tblStylePr w:type="band1Vert">
      <w:rPr>
        <w:rFonts w:ascii="Arial" w:hAnsi="Arial"/>
        <w:color w:val="404040"/>
        <w:sz w:val="22"/>
      </w:rPr>
      <w:tcPr>
        <w:shd w:val="clear" w:color="auto" w:fill="FFFFFF" w:themeFill="accent1" w:themeFillTint="40"/>
      </w:tcPr>
    </w:tblStylePr>
    <w:tblStylePr w:type="firstCol">
      <w:rPr>
        <w:b/>
        <w:color w:val="404040"/>
      </w:rPr>
    </w:tblStylePr>
    <w:tblStylePr w:type="firstRow">
      <w:rPr>
        <w:rFonts w:ascii="Arial" w:hAnsi="Arial"/>
        <w:b/>
        <w:color w:val="FFFFFF"/>
        <w:sz w:val="22"/>
      </w:rPr>
      <w:tcPr>
        <w:shd w:val="clear" w:color="auto" w:fill="FFFFFF" w:themeFill="accent1"/>
      </w:tcPr>
    </w:tblStylePr>
    <w:tblStylePr w:type="lastCol">
      <w:rPr>
        <w:b/>
        <w:color w:val="404040"/>
      </w:rPr>
    </w:tblStylePr>
    <w:tblStylePr w:type="lastRow">
      <w:rPr>
        <w:b/>
        <w:color w:val="404040"/>
      </w:rPr>
    </w:tblStylePr>
  </w:style>
  <w:style w:type="table" w:styleId="125">
    <w:name w:val="List Table 4 - Accent 2"/>
    <w:basedOn w:val="466"/>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auto" w:fill="FFFFFF" w:themeFill="accent2" w:themeFillTint="40"/>
      </w:tcPr>
    </w:tblStylePr>
    <w:tblStylePr w:type="band1Vert">
      <w:rPr>
        <w:rFonts w:ascii="Arial" w:hAnsi="Arial"/>
        <w:color w:val="404040"/>
        <w:sz w:val="22"/>
      </w:rPr>
      <w:tcPr>
        <w:shd w:val="clear" w:color="auto" w:fill="FFFFFF" w:themeFill="accent2" w:themeFillTint="40"/>
      </w:tcPr>
    </w:tblStylePr>
    <w:tblStylePr w:type="firstCol">
      <w:rPr>
        <w:b/>
        <w:color w:val="404040"/>
      </w:rPr>
    </w:tblStylePr>
    <w:tblStylePr w:type="firstRow">
      <w:rPr>
        <w:rFonts w:ascii="Arial" w:hAnsi="Arial"/>
        <w:b/>
        <w:color w:val="FFFFFF"/>
        <w:sz w:val="22"/>
      </w:rPr>
      <w:tcPr>
        <w:shd w:val="clear" w:color="auto" w:fill="FFFFFF" w:themeFill="accent2"/>
      </w:tcPr>
    </w:tblStylePr>
    <w:tblStylePr w:type="lastCol">
      <w:rPr>
        <w:b/>
        <w:color w:val="404040"/>
      </w:rPr>
    </w:tblStylePr>
    <w:tblStylePr w:type="lastRow">
      <w:rPr>
        <w:b/>
        <w:color w:val="404040"/>
      </w:rPr>
    </w:tblStylePr>
  </w:style>
  <w:style w:type="table" w:styleId="126">
    <w:name w:val="List Table 4 - Accent 3"/>
    <w:basedOn w:val="466"/>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auto" w:fill="FFFFFF" w:themeFill="accent3" w:themeFillTint="40"/>
      </w:tcPr>
    </w:tblStylePr>
    <w:tblStylePr w:type="band1Vert">
      <w:rPr>
        <w:rFonts w:ascii="Arial" w:hAnsi="Arial"/>
        <w:color w:val="404040"/>
        <w:sz w:val="22"/>
      </w:rPr>
      <w:tcPr>
        <w:shd w:val="clear" w:color="auto" w:fill="FFFFFF" w:themeFill="accent3" w:themeFillTint="40"/>
      </w:tcPr>
    </w:tblStylePr>
    <w:tblStylePr w:type="firstCol">
      <w:rPr>
        <w:b/>
        <w:color w:val="404040"/>
      </w:rPr>
    </w:tblStylePr>
    <w:tblStylePr w:type="firstRow">
      <w:rPr>
        <w:rFonts w:ascii="Arial" w:hAnsi="Arial"/>
        <w:b/>
        <w:color w:val="FFFFFF"/>
        <w:sz w:val="22"/>
      </w:rPr>
      <w:tcPr>
        <w:shd w:val="clear" w:color="auto" w:fill="FFFFFF" w:themeFill="accent3"/>
      </w:tcPr>
    </w:tblStylePr>
    <w:tblStylePr w:type="lastCol">
      <w:rPr>
        <w:b/>
        <w:color w:val="404040"/>
      </w:rPr>
    </w:tblStylePr>
    <w:tblStylePr w:type="lastRow">
      <w:rPr>
        <w:b/>
        <w:color w:val="404040"/>
      </w:rPr>
    </w:tblStylePr>
  </w:style>
  <w:style w:type="table" w:styleId="127">
    <w:name w:val="List Table 4 - Accent 4"/>
    <w:basedOn w:val="466"/>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auto" w:fill="FFFFFF" w:themeFill="accent4" w:themeFillTint="40"/>
      </w:tcPr>
    </w:tblStylePr>
    <w:tblStylePr w:type="band1Vert">
      <w:rPr>
        <w:rFonts w:ascii="Arial" w:hAnsi="Arial"/>
        <w:color w:val="404040"/>
        <w:sz w:val="22"/>
      </w:rPr>
      <w:tcPr>
        <w:shd w:val="clear" w:color="auto" w:fill="FFFFFF" w:themeFill="accent4" w:themeFillTint="40"/>
      </w:tcPr>
    </w:tblStylePr>
    <w:tblStylePr w:type="firstCol">
      <w:rPr>
        <w:b/>
        <w:color w:val="404040"/>
      </w:rPr>
    </w:tblStylePr>
    <w:tblStylePr w:type="firstRow">
      <w:rPr>
        <w:rFonts w:ascii="Arial" w:hAnsi="Arial"/>
        <w:b/>
        <w:color w:val="FFFFFF"/>
        <w:sz w:val="22"/>
      </w:rPr>
      <w:tcPr>
        <w:shd w:val="clear" w:color="auto" w:fill="FFFFFF" w:themeFill="accent4"/>
      </w:tcPr>
    </w:tblStylePr>
    <w:tblStylePr w:type="lastCol">
      <w:rPr>
        <w:b/>
        <w:color w:val="404040"/>
      </w:rPr>
    </w:tblStylePr>
    <w:tblStylePr w:type="lastRow">
      <w:rPr>
        <w:b/>
        <w:color w:val="404040"/>
      </w:rPr>
    </w:tblStylePr>
  </w:style>
  <w:style w:type="table" w:styleId="128">
    <w:name w:val="List Table 4 - Accent 5"/>
    <w:basedOn w:val="466"/>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auto" w:fill="FFFFFF" w:themeFill="accent5" w:themeFillTint="40"/>
      </w:tcPr>
    </w:tblStylePr>
    <w:tblStylePr w:type="band1Vert">
      <w:rPr>
        <w:rFonts w:ascii="Arial" w:hAnsi="Arial"/>
        <w:color w:val="404040"/>
        <w:sz w:val="22"/>
      </w:rPr>
      <w:tcPr>
        <w:shd w:val="clear" w:color="auto" w:fill="FFFFFF" w:themeFill="accent5" w:themeFillTint="40"/>
      </w:tcPr>
    </w:tblStylePr>
    <w:tblStylePr w:type="firstCol">
      <w:rPr>
        <w:b/>
        <w:color w:val="404040"/>
      </w:rPr>
    </w:tblStylePr>
    <w:tblStylePr w:type="firstRow">
      <w:rPr>
        <w:rFonts w:ascii="Arial" w:hAnsi="Arial"/>
        <w:b/>
        <w:color w:val="FFFFFF"/>
        <w:sz w:val="22"/>
      </w:rPr>
      <w:tcPr>
        <w:shd w:val="clear" w:color="auto" w:fill="FFFFFF" w:themeFill="accent5"/>
      </w:tcPr>
    </w:tblStylePr>
    <w:tblStylePr w:type="lastCol">
      <w:rPr>
        <w:b/>
        <w:color w:val="404040"/>
      </w:rPr>
    </w:tblStylePr>
    <w:tblStylePr w:type="lastRow">
      <w:rPr>
        <w:b/>
        <w:color w:val="404040"/>
      </w:rPr>
    </w:tblStylePr>
  </w:style>
  <w:style w:type="table" w:styleId="129">
    <w:name w:val="List Table 4 - Accent 6"/>
    <w:basedOn w:val="466"/>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auto" w:fill="FFFFFF" w:themeFill="accent6" w:themeFillTint="40"/>
      </w:tcPr>
    </w:tblStylePr>
    <w:tblStylePr w:type="band1Vert">
      <w:rPr>
        <w:rFonts w:ascii="Arial" w:hAnsi="Arial"/>
        <w:color w:val="404040"/>
        <w:sz w:val="22"/>
      </w:rPr>
      <w:tcPr>
        <w:shd w:val="clear" w:color="auto" w:fill="FFFFFF" w:themeFill="accent6" w:themeFillTint="40"/>
      </w:tcPr>
    </w:tblStylePr>
    <w:tblStylePr w:type="firstCol">
      <w:rPr>
        <w:b/>
        <w:color w:val="404040"/>
      </w:rPr>
    </w:tblStylePr>
    <w:tblStylePr w:type="firstRow">
      <w:rPr>
        <w:rFonts w:ascii="Arial" w:hAnsi="Arial"/>
        <w:b/>
        <w:color w:val="FFFFFF"/>
        <w:sz w:val="22"/>
      </w:rPr>
      <w:tcPr>
        <w:shd w:val="clear" w:color="auto" w:fill="FFFFFF" w:themeFill="accent6"/>
      </w:tcPr>
    </w:tblStylePr>
    <w:tblStylePr w:type="lastCol">
      <w:rPr>
        <w:b/>
        <w:color w:val="404040"/>
      </w:rPr>
    </w:tblStylePr>
    <w:tblStylePr w:type="lastRow">
      <w:rPr>
        <w:b/>
        <w:color w:val="404040"/>
      </w:rPr>
    </w:tblStylePr>
  </w:style>
  <w:style w:type="table" w:styleId="130">
    <w:name w:val="List Table 5 Dark"/>
    <w:basedOn w:val="466"/>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auto" w:fill="FFFFFF" w:themeFill="text1" w:themeFillTint="80"/>
    </w:tblPr>
    <w:tblStylePr w:type="band1Horz">
      <w:tcPr>
        <w:shd w:val="clear" w:color="auto" w:fill="FFFFFF" w:themeFill="text1" w:themeFillTint="80"/>
        <w:tcBorders>
          <w:top w:val="single" w:color="000000" w:sz="4" w:space="0" w:themeColor="light1"/>
          <w:bottom w:val="single" w:color="000000" w:sz="4" w:space="0" w:themeColor="light1"/>
        </w:tcBorders>
      </w:tcPr>
    </w:tblStylePr>
    <w:tblStylePr w:type="band1Vert">
      <w:tcPr>
        <w:shd w:val="clear" w:color="auto" w:fill="FFFFFF" w:themeFill="text1" w:themeFillTint="80"/>
        <w:tcBorders>
          <w:left w:val="single" w:color="000000" w:sz="4" w:space="0" w:themeColor="light1"/>
          <w:right w:val="single" w:color="000000" w:sz="4" w:space="0" w:themeColor="light1"/>
        </w:tcBorders>
      </w:tcPr>
    </w:tblStylePr>
    <w:tblStylePr w:type="band2Horz">
      <w:tcPr>
        <w:shd w:val="clear" w:color="auto" w:fill="FFFFFF" w:themeFill="text1" w:themeFill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auto" w:fill="FFFFFF" w:themeFill="text1" w:themeFill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466"/>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auto" w:fill="FFFFFF" w:themeFill="accent1"/>
    </w:tblPr>
    <w:tblStylePr w:type="band1Horz">
      <w:tcPr>
        <w:shd w:val="clear" w:color="auto" w:fill="FFFFFF" w:themeFill="accent1"/>
        <w:tcBorders>
          <w:top w:val="single" w:color="000000" w:sz="4" w:space="0" w:themeColor="light1"/>
          <w:bottom w:val="single" w:color="000000" w:sz="4" w:space="0" w:themeColor="light1"/>
        </w:tcBorders>
      </w:tcPr>
    </w:tblStylePr>
    <w:tblStylePr w:type="band1Vert">
      <w:tcPr>
        <w:shd w:val="clear" w:color="auto" w:fill="FFFFFF" w:themeFill="accent1"/>
        <w:tcBorders>
          <w:left w:val="single" w:color="000000" w:sz="4" w:space="0" w:themeColor="light1"/>
          <w:right w:val="single" w:color="000000" w:sz="4" w:space="0" w:themeColor="light1"/>
        </w:tcBorders>
      </w:tcPr>
    </w:tblStylePr>
    <w:tblStylePr w:type="band2Horz">
      <w:tcPr>
        <w:shd w:val="clear" w:color="auto" w:fill="FFFFFF" w:themeFill="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auto" w:fill="FFFFFF" w:themeFill="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466"/>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auto" w:fill="FFFFFF" w:themeFill="accent2" w:themeFillTint="97"/>
    </w:tblPr>
    <w:tblStylePr w:type="band1Horz">
      <w:tcPr>
        <w:shd w:val="clear" w:color="auto" w:fill="FFFFFF" w:themeFill="accent2" w:themeFillTint="97"/>
        <w:tcBorders>
          <w:top w:val="single" w:color="000000" w:sz="4" w:space="0" w:themeColor="light1"/>
          <w:bottom w:val="single" w:color="000000" w:sz="4" w:space="0" w:themeColor="light1"/>
        </w:tcBorders>
      </w:tcPr>
    </w:tblStylePr>
    <w:tblStylePr w:type="band1Vert">
      <w:tcPr>
        <w:shd w:val="clear" w:color="auto" w:fill="FFFFFF" w:themeFill="accent2" w:themeFillTint="97"/>
        <w:tcBorders>
          <w:left w:val="single" w:color="000000" w:sz="4" w:space="0" w:themeColor="light1"/>
          <w:right w:val="single" w:color="000000" w:sz="4" w:space="0" w:themeColor="light1"/>
        </w:tcBorders>
      </w:tcPr>
    </w:tblStylePr>
    <w:tblStylePr w:type="band2Horz">
      <w:tcPr>
        <w:shd w:val="clear" w:color="auto" w:fill="FFFFFF" w:themeFill="accent2" w:themeFill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auto" w:fill="FFFFFF" w:themeFill="accent2" w:themeFill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466"/>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auto" w:fill="FFFFFF" w:themeFill="accent3" w:themeFillTint="98"/>
    </w:tblPr>
    <w:tblStylePr w:type="band1Horz">
      <w:tcPr>
        <w:shd w:val="clear" w:color="auto" w:fill="FFFFFF" w:themeFill="accent3" w:themeFillTint="98"/>
        <w:tcBorders>
          <w:top w:val="single" w:color="000000" w:sz="4" w:space="0" w:themeColor="light1"/>
          <w:bottom w:val="single" w:color="000000" w:sz="4" w:space="0" w:themeColor="light1"/>
        </w:tcBorders>
      </w:tcPr>
    </w:tblStylePr>
    <w:tblStylePr w:type="band1Vert">
      <w:tcPr>
        <w:shd w:val="clear" w:color="auto" w:fill="FFFFFF" w:themeFill="accent3" w:themeFillTint="98"/>
        <w:tcBorders>
          <w:left w:val="single" w:color="000000" w:sz="4" w:space="0" w:themeColor="light1"/>
          <w:right w:val="single" w:color="000000" w:sz="4" w:space="0" w:themeColor="light1"/>
        </w:tcBorders>
      </w:tcPr>
    </w:tblStylePr>
    <w:tblStylePr w:type="band2Horz">
      <w:tcPr>
        <w:shd w:val="clear" w:color="auto" w:fill="FFFFFF" w:themeFill="accent3"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3" w:themeFill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466"/>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auto" w:fill="FFFFFF" w:themeFill="accent4" w:themeFillTint="9A"/>
    </w:tblPr>
    <w:tblStylePr w:type="band1Horz">
      <w:tcPr>
        <w:shd w:val="clear" w:color="auto" w:fill="FFFFFF" w:themeFill="accent4" w:themeFillTint="9A"/>
        <w:tcBorders>
          <w:top w:val="single" w:color="000000" w:sz="4" w:space="0" w:themeColor="light1"/>
          <w:bottom w:val="single" w:color="000000" w:sz="4" w:space="0" w:themeColor="light1"/>
        </w:tcBorders>
      </w:tcPr>
    </w:tblStylePr>
    <w:tblStylePr w:type="band1Vert">
      <w:tcPr>
        <w:shd w:val="clear" w:color="auto" w:fill="FFFFFF" w:themeFill="accent4" w:themeFillTint="9A"/>
        <w:tcBorders>
          <w:left w:val="single" w:color="000000" w:sz="4" w:space="0" w:themeColor="light1"/>
          <w:right w:val="single" w:color="000000" w:sz="4" w:space="0" w:themeColor="light1"/>
        </w:tcBorders>
      </w:tcPr>
    </w:tblStylePr>
    <w:tblStylePr w:type="band2Horz">
      <w:tcPr>
        <w:shd w:val="clear" w:color="auto" w:fill="FFFFFF" w:themeFill="accent4"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4" w:themeFill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466"/>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auto" w:fill="FFFFFF" w:themeFill="accent5" w:themeFillTint="9A"/>
    </w:tblPr>
    <w:tblStylePr w:type="band1Horz">
      <w:tcPr>
        <w:shd w:val="clear" w:color="auto" w:fill="FFFFFF" w:themeFill="accent5" w:themeFillTint="9A"/>
        <w:tcBorders>
          <w:top w:val="single" w:color="000000" w:sz="4" w:space="0" w:themeColor="light1"/>
          <w:bottom w:val="single" w:color="000000" w:sz="4" w:space="0" w:themeColor="light1"/>
        </w:tcBorders>
      </w:tcPr>
    </w:tblStylePr>
    <w:tblStylePr w:type="band1Vert">
      <w:tcPr>
        <w:shd w:val="clear" w:color="auto" w:fill="FFFFFF" w:themeFill="accent5" w:themeFillTint="9A"/>
        <w:tcBorders>
          <w:left w:val="single" w:color="000000" w:sz="4" w:space="0" w:themeColor="light1"/>
          <w:right w:val="single" w:color="000000" w:sz="4" w:space="0" w:themeColor="light1"/>
        </w:tcBorders>
      </w:tcPr>
    </w:tblStylePr>
    <w:tblStylePr w:type="band2Horz">
      <w:tcPr>
        <w:shd w:val="clear" w:color="auto" w:fill="FFFFFF" w:themeFill="accent5" w:themeFill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auto" w:fill="FFFFFF" w:themeFill="accent5" w:themeFill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466"/>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auto" w:fill="FFFFFF" w:themeFill="accent6" w:themeFillTint="98"/>
    </w:tblPr>
    <w:tblStylePr w:type="band1Horz">
      <w:tcPr>
        <w:shd w:val="clear" w:color="auto" w:fill="FFFFFF" w:themeFill="accent6" w:themeFillTint="98"/>
        <w:tcBorders>
          <w:top w:val="single" w:color="000000" w:sz="4" w:space="0" w:themeColor="light1"/>
          <w:bottom w:val="single" w:color="000000" w:sz="4" w:space="0" w:themeColor="light1"/>
        </w:tcBorders>
      </w:tcPr>
    </w:tblStylePr>
    <w:tblStylePr w:type="band1Vert">
      <w:tcPr>
        <w:shd w:val="clear" w:color="auto" w:fill="FFFFFF" w:themeFill="accent6" w:themeFillTint="98"/>
        <w:tcBorders>
          <w:left w:val="single" w:color="000000" w:sz="4" w:space="0" w:themeColor="light1"/>
          <w:right w:val="single" w:color="000000" w:sz="4" w:space="0" w:themeColor="light1"/>
        </w:tcBorders>
      </w:tcPr>
    </w:tblStylePr>
    <w:tblStylePr w:type="band2Horz">
      <w:tcPr>
        <w:shd w:val="clear" w:color="auto" w:fill="FFFFFF" w:themeFill="accent6" w:themeFill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auto" w:fill="FFFFFF" w:themeFill="accent6" w:themeFill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466"/>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138">
    <w:name w:val="List Table 6 Colorful - Accent 1"/>
    <w:basedOn w:val="466"/>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139">
    <w:name w:val="List Table 6 Colorful - Accent 2"/>
    <w:basedOn w:val="466"/>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140">
    <w:name w:val="List Table 6 Colorful - Accent 3"/>
    <w:basedOn w:val="466"/>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141">
    <w:name w:val="List Table 6 Colorful - Accent 4"/>
    <w:basedOn w:val="466"/>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142">
    <w:name w:val="List Table 6 Colorful - Accent 5"/>
    <w:basedOn w:val="466"/>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143">
    <w:name w:val="List Table 6 Colorful - Accent 6"/>
    <w:basedOn w:val="466"/>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144">
    <w:name w:val="List Table 7 Colorful"/>
    <w:basedOn w:val="466"/>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auto" w:fill="FFFFFF" w:themeFill="text1" w:themeFillTint="40"/>
      </w:tcPr>
    </w:tblStylePr>
    <w:tblStylePr w:type="band1Vert">
      <w:tcPr>
        <w:shd w:val="clear" w:color="auto" w:fill="FFFFF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auto" w:fill="FFFFFF"/>
        <w:tcBorders>
          <w:left w:val="none"/>
          <w:top w:val="none"/>
          <w:right w:val="single" w:color="000000" w:sz="4" w:space="0" w:themeColor="text1" w:themeTint="80"/>
          <w:bottom w:val="none"/>
        </w:tcBorders>
      </w:tcPr>
    </w:tblStylePr>
    <w:tblStylePr w:type="firstRow">
      <w:rPr>
        <w:rFonts w:ascii="Arial" w:hAnsi="Arial"/>
        <w:i/>
        <w:color w:val="4A4A4A" w:themeColor="text1" w:themeTint="80" w:themeShade="95"/>
        <w:sz w:val="22"/>
      </w:rPr>
      <w:tcPr>
        <w:shd w:val="clear" w:color="auto" w:fill="FFFFFF" w:themeFill="light1"/>
        <w:tcBorders>
          <w:left w:val="none"/>
          <w:top w:val="none"/>
          <w:right w:val="none"/>
          <w:bottom w:val="single" w:color="000000" w:sz="4" w:space="0" w:themeColor="text1" w:themeTint="80"/>
        </w:tcBorders>
      </w:tcPr>
    </w:tblStylePr>
    <w:tblStylePr w:type="lastCol">
      <w:rPr>
        <w:rFonts w:ascii="Arial" w:hAnsi="Arial"/>
        <w:i/>
        <w:color w:val="4A4A4A" w:themeColor="text1" w:themeTint="80" w:themeShade="95"/>
        <w:sz w:val="22"/>
      </w:rPr>
      <w:tcPr>
        <w:shd w:color="auto" w:fill="FFFFFF"/>
        <w:tcBorders>
          <w:left w:val="single" w:color="000000" w:sz="4" w:space="0" w:themeColor="text1" w:themeTint="80"/>
          <w:top w:val="none"/>
          <w:right w:val="none"/>
          <w:bottom w:val="none"/>
        </w:tcBorders>
      </w:tcPr>
    </w:tblStylePr>
    <w:tblStylePr w:type="lastRow">
      <w:rPr>
        <w:rFonts w:ascii="Arial" w:hAnsi="Arial"/>
        <w:i/>
        <w:color w:val="4A4A4A" w:themeColor="text1" w:themeTint="80" w:themeShade="95"/>
        <w:sz w:val="22"/>
      </w:rPr>
      <w:tcPr>
        <w:shd w:val="clear" w:color="auto" w:fill="FFFFFF" w:themeFill="light1"/>
        <w:tcBorders>
          <w:left w:val="none"/>
          <w:top w:val="single" w:color="000000" w:sz="4" w:space="0" w:themeColor="text1" w:themeTint="80"/>
          <w:right w:val="none"/>
          <w:bottom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466"/>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auto" w:fill="FFFFFF" w:themeFill="accent1" w:themeFillTint="40"/>
      </w:tcPr>
    </w:tblStylePr>
    <w:tblStylePr w:type="band1Vert">
      <w:tcPr>
        <w:shd w:val="clear" w:color="auto" w:fill="FFFFFF"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auto" w:fill="FFFFFF"/>
        <w:tcBorders>
          <w:left w:val="none"/>
          <w:top w:val="none"/>
          <w:right w:val="single" w:color="000000" w:sz="4" w:space="0" w:themeColor="accent1"/>
          <w:bottom w:val="none"/>
        </w:tcBorders>
      </w:tcPr>
    </w:tblStylePr>
    <w:tblStylePr w:type="firstRow">
      <w:rPr>
        <w:rFonts w:ascii="Arial" w:hAnsi="Arial"/>
        <w:i/>
        <w:color w:val="245D8D" w:themeColor="accent1" w:themeShade="95"/>
        <w:sz w:val="22"/>
      </w:rPr>
      <w:tcPr>
        <w:shd w:val="clear" w:color="auto" w:fill="FFFFFF" w:themeFill="light1"/>
        <w:tcBorders>
          <w:left w:val="none"/>
          <w:top w:val="none"/>
          <w:right w:val="none"/>
          <w:bottom w:val="single" w:color="000000" w:sz="4" w:space="0" w:themeColor="accent1"/>
        </w:tcBorders>
      </w:tcPr>
    </w:tblStylePr>
    <w:tblStylePr w:type="lastCol">
      <w:rPr>
        <w:rFonts w:ascii="Arial" w:hAnsi="Arial"/>
        <w:i/>
        <w:color w:val="245D8D" w:themeColor="accent1" w:themeShade="95"/>
        <w:sz w:val="22"/>
      </w:rPr>
      <w:tcPr>
        <w:shd w:color="auto" w:fill="FFFFFF"/>
        <w:tcBorders>
          <w:left w:val="single" w:color="000000" w:sz="4" w:space="0" w:themeColor="accent1"/>
          <w:top w:val="none"/>
          <w:right w:val="none"/>
          <w:bottom w:val="none"/>
        </w:tcBorders>
      </w:tcPr>
    </w:tblStylePr>
    <w:tblStylePr w:type="lastRow">
      <w:rPr>
        <w:rFonts w:ascii="Arial" w:hAnsi="Arial"/>
        <w:i/>
        <w:color w:val="245D8D" w:themeColor="accent1" w:themeShade="95"/>
        <w:sz w:val="22"/>
      </w:rPr>
      <w:tcPr>
        <w:shd w:val="clear" w:color="auto" w:fill="FFFFFF" w:themeFill="light1"/>
        <w:tcBorders>
          <w:left w:val="none"/>
          <w:top w:val="single" w:color="000000" w:sz="4" w:space="0" w:themeColor="accent1"/>
          <w:right w:val="none"/>
          <w:bottom w:val="none"/>
        </w:tcBorders>
      </w:tcPr>
    </w:tblStylePr>
    <w:tblStylePr w:type="wholeTable">
      <w:rPr>
        <w:rFonts w:ascii="Arial" w:hAnsi="Arial"/>
        <w:color w:val="245D8D" w:themeColor="accent1" w:themeShade="95"/>
        <w:sz w:val="22"/>
      </w:rPr>
    </w:tblStylePr>
  </w:style>
  <w:style w:type="table" w:styleId="146">
    <w:name w:val="List Table 7 Colorful - Accent 2"/>
    <w:basedOn w:val="466"/>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auto" w:fill="FFFFFF" w:themeFill="accent2" w:themeFillTint="40"/>
      </w:tcPr>
    </w:tblStylePr>
    <w:tblStylePr w:type="band1Vert">
      <w:tcPr>
        <w:shd w:val="clear" w:color="auto" w:fill="FFFFFF"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auto" w:fill="FFFFFF"/>
        <w:tcBorders>
          <w:left w:val="none"/>
          <w:top w:val="none"/>
          <w:right w:val="single" w:color="000000" w:sz="4" w:space="0" w:themeColor="accent2" w:themeTint="97"/>
          <w:bottom w:val="none"/>
        </w:tcBorders>
      </w:tcPr>
    </w:tblStylePr>
    <w:tblStylePr w:type="firstRow">
      <w:rPr>
        <w:rFonts w:ascii="Arial" w:hAnsi="Arial"/>
        <w:i/>
        <w:color w:val="C95712" w:themeColor="accent2" w:themeTint="97" w:themeShade="95"/>
        <w:sz w:val="22"/>
      </w:rPr>
      <w:tcPr>
        <w:shd w:val="clear" w:color="auto" w:fill="FFFFFF" w:themeFill="light1"/>
        <w:tcBorders>
          <w:left w:val="none"/>
          <w:top w:val="none"/>
          <w:right w:val="none"/>
          <w:bottom w:val="single" w:color="000000" w:sz="4" w:space="0" w:themeColor="accent2" w:themeTint="97"/>
        </w:tcBorders>
      </w:tcPr>
    </w:tblStylePr>
    <w:tblStylePr w:type="lastCol">
      <w:rPr>
        <w:rFonts w:ascii="Arial" w:hAnsi="Arial"/>
        <w:i/>
        <w:color w:val="C95712" w:themeColor="accent2" w:themeTint="97" w:themeShade="95"/>
        <w:sz w:val="22"/>
      </w:rPr>
      <w:tcPr>
        <w:shd w:color="auto" w:fill="FFFFFF"/>
        <w:tcBorders>
          <w:left w:val="single" w:color="000000" w:sz="4" w:space="0" w:themeColor="accent2" w:themeTint="97"/>
          <w:top w:val="none"/>
          <w:right w:val="none"/>
          <w:bottom w:val="none"/>
        </w:tcBorders>
      </w:tcPr>
    </w:tblStylePr>
    <w:tblStylePr w:type="lastRow">
      <w:rPr>
        <w:rFonts w:ascii="Arial" w:hAnsi="Arial"/>
        <w:i/>
        <w:color w:val="C95712" w:themeColor="accent2" w:themeTint="97" w:themeShade="95"/>
        <w:sz w:val="22"/>
      </w:rPr>
      <w:tcPr>
        <w:shd w:val="clear" w:color="auto" w:fill="FFFFFF" w:themeFill="light1"/>
        <w:tcBorders>
          <w:left w:val="none"/>
          <w:top w:val="single" w:color="000000" w:sz="4" w:space="0" w:themeColor="accent2" w:themeTint="97"/>
          <w:right w:val="none"/>
          <w:bottom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466"/>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auto" w:fill="FFFFFF" w:themeFill="accent3" w:themeFillTint="40"/>
      </w:tcPr>
    </w:tblStylePr>
    <w:tblStylePr w:type="band1Vert">
      <w:tcPr>
        <w:shd w:val="clear" w:color="auto" w:fill="FFFFFF"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auto" w:fill="FFFFFF"/>
        <w:tcBorders>
          <w:left w:val="none"/>
          <w:top w:val="none"/>
          <w:right w:val="single" w:color="000000" w:sz="4" w:space="0" w:themeColor="accent3" w:themeTint="98"/>
          <w:bottom w:val="none"/>
        </w:tcBorders>
      </w:tcPr>
    </w:tblStylePr>
    <w:tblStylePr w:type="firstRow">
      <w:rPr>
        <w:rFonts w:ascii="Arial" w:hAnsi="Arial"/>
        <w:i/>
        <w:color w:val="757575" w:themeColor="accent3" w:themeTint="98" w:themeShade="95"/>
        <w:sz w:val="22"/>
      </w:rPr>
      <w:tcPr>
        <w:shd w:val="clear" w:color="auto" w:fill="FFFFFF" w:themeFill="light1"/>
        <w:tcBorders>
          <w:left w:val="none"/>
          <w:top w:val="none"/>
          <w:right w:val="none"/>
          <w:bottom w:val="single" w:color="000000" w:sz="4" w:space="0" w:themeColor="accent3" w:themeTint="98"/>
        </w:tcBorders>
      </w:tcPr>
    </w:tblStylePr>
    <w:tblStylePr w:type="lastCol">
      <w:rPr>
        <w:rFonts w:ascii="Arial" w:hAnsi="Arial"/>
        <w:i/>
        <w:color w:val="757575" w:themeColor="accent3" w:themeTint="98" w:themeShade="95"/>
        <w:sz w:val="22"/>
      </w:rPr>
      <w:tcPr>
        <w:shd w:color="auto" w:fill="FFFFFF"/>
        <w:tcBorders>
          <w:left w:val="single" w:color="000000" w:sz="4" w:space="0" w:themeColor="accent3" w:themeTint="98"/>
          <w:top w:val="none"/>
          <w:right w:val="none"/>
          <w:bottom w:val="none"/>
        </w:tcBorders>
      </w:tcPr>
    </w:tblStylePr>
    <w:tblStylePr w:type="lastRow">
      <w:rPr>
        <w:rFonts w:ascii="Arial" w:hAnsi="Arial"/>
        <w:i/>
        <w:color w:val="757575" w:themeColor="accent3" w:themeTint="98" w:themeShade="95"/>
        <w:sz w:val="22"/>
      </w:rPr>
      <w:tcPr>
        <w:shd w:val="clear" w:color="auto" w:fill="FFFFFF" w:themeFill="light1"/>
        <w:tcBorders>
          <w:left w:val="none"/>
          <w:top w:val="single" w:color="000000" w:sz="4" w:space="0" w:themeColor="accent3" w:themeTint="98"/>
          <w:right w:val="none"/>
          <w:bottom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466"/>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auto" w:fill="FFFFFF" w:themeFill="accent4" w:themeFillTint="40"/>
      </w:tcPr>
    </w:tblStylePr>
    <w:tblStylePr w:type="band1Vert">
      <w:tcPr>
        <w:shd w:val="clear" w:color="auto" w:fill="FFFFF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auto" w:fill="FFFFFF"/>
        <w:tcBorders>
          <w:left w:val="none"/>
          <w:top w:val="none"/>
          <w:right w:val="single" w:color="000000" w:sz="4" w:space="0" w:themeColor="accent4" w:themeTint="9A"/>
          <w:bottom w:val="none"/>
        </w:tcBorders>
      </w:tcPr>
    </w:tblStylePr>
    <w:tblStylePr w:type="firstRow">
      <w:rPr>
        <w:rFonts w:ascii="Arial" w:hAnsi="Arial"/>
        <w:i/>
        <w:color w:val="CD9600" w:themeColor="accent4" w:themeTint="9A" w:themeShade="95"/>
        <w:sz w:val="22"/>
      </w:rPr>
      <w:tcPr>
        <w:shd w:val="clear" w:color="auto" w:fill="FFFFFF" w:themeFill="light1"/>
        <w:tcBorders>
          <w:left w:val="none"/>
          <w:top w:val="none"/>
          <w:right w:val="none"/>
          <w:bottom w:val="single" w:color="000000" w:sz="4" w:space="0" w:themeColor="accent4" w:themeTint="9A"/>
        </w:tcBorders>
      </w:tcPr>
    </w:tblStylePr>
    <w:tblStylePr w:type="lastCol">
      <w:rPr>
        <w:rFonts w:ascii="Arial" w:hAnsi="Arial"/>
        <w:i/>
        <w:color w:val="CD9600" w:themeColor="accent4" w:themeTint="9A" w:themeShade="95"/>
        <w:sz w:val="22"/>
      </w:rPr>
      <w:tcPr>
        <w:shd w:color="auto" w:fill="FFFFFF"/>
        <w:tcBorders>
          <w:left w:val="single" w:color="000000" w:sz="4" w:space="0" w:themeColor="accent4" w:themeTint="9A"/>
          <w:top w:val="none"/>
          <w:right w:val="none"/>
          <w:bottom w:val="none"/>
        </w:tcBorders>
      </w:tcPr>
    </w:tblStylePr>
    <w:tblStylePr w:type="lastRow">
      <w:rPr>
        <w:rFonts w:ascii="Arial" w:hAnsi="Arial"/>
        <w:i/>
        <w:color w:val="CD9600" w:themeColor="accent4" w:themeTint="9A" w:themeShade="95"/>
        <w:sz w:val="22"/>
      </w:rPr>
      <w:tcPr>
        <w:shd w:val="clear" w:color="auto" w:fill="FFFFFF" w:themeFill="light1"/>
        <w:tcBorders>
          <w:left w:val="none"/>
          <w:top w:val="single" w:color="000000" w:sz="4" w:space="0" w:themeColor="accent4" w:themeTint="9A"/>
          <w:right w:val="none"/>
          <w:bottom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466"/>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auto" w:fill="FFFFFF" w:themeFill="accent5" w:themeFillTint="40"/>
      </w:tcPr>
    </w:tblStylePr>
    <w:tblStylePr w:type="band1Vert">
      <w:tcPr>
        <w:shd w:val="clear" w:color="auto" w:fill="FFFFFF"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auto" w:fill="FFFFFF"/>
        <w:tcBorders>
          <w:left w:val="none"/>
          <w:top w:val="none"/>
          <w:right w:val="single" w:color="000000" w:sz="4" w:space="0" w:themeColor="accent5" w:themeTint="9A"/>
          <w:bottom w:val="none"/>
        </w:tcBorders>
      </w:tcPr>
    </w:tblStylePr>
    <w:tblStylePr w:type="firstRow">
      <w:rPr>
        <w:rFonts w:ascii="Arial" w:hAnsi="Arial"/>
        <w:i/>
        <w:color w:val="335E9E" w:themeColor="accent5" w:themeTint="9A" w:themeShade="95"/>
        <w:sz w:val="22"/>
      </w:rPr>
      <w:tcPr>
        <w:shd w:val="clear" w:color="auto" w:fill="FFFFFF" w:themeFill="light1"/>
        <w:tcBorders>
          <w:left w:val="none"/>
          <w:top w:val="none"/>
          <w:right w:val="none"/>
          <w:bottom w:val="single" w:color="000000" w:sz="4" w:space="0" w:themeColor="accent5" w:themeTint="9A"/>
        </w:tcBorders>
      </w:tcPr>
    </w:tblStylePr>
    <w:tblStylePr w:type="lastCol">
      <w:rPr>
        <w:rFonts w:ascii="Arial" w:hAnsi="Arial"/>
        <w:i/>
        <w:color w:val="335E9E" w:themeColor="accent5" w:themeTint="9A" w:themeShade="95"/>
        <w:sz w:val="22"/>
      </w:rPr>
      <w:tcPr>
        <w:shd w:color="auto" w:fill="FFFFFF"/>
        <w:tcBorders>
          <w:left w:val="single" w:color="000000" w:sz="4" w:space="0" w:themeColor="accent5" w:themeTint="9A"/>
          <w:top w:val="none"/>
          <w:right w:val="none"/>
          <w:bottom w:val="none"/>
        </w:tcBorders>
      </w:tcPr>
    </w:tblStylePr>
    <w:tblStylePr w:type="lastRow">
      <w:rPr>
        <w:rFonts w:ascii="Arial" w:hAnsi="Arial"/>
        <w:i/>
        <w:color w:val="335E9E" w:themeColor="accent5" w:themeTint="9A" w:themeShade="95"/>
        <w:sz w:val="22"/>
      </w:rPr>
      <w:tcPr>
        <w:shd w:val="clear" w:color="auto" w:fill="FFFFFF" w:themeFill="light1"/>
        <w:tcBorders>
          <w:left w:val="none"/>
          <w:top w:val="single" w:color="000000" w:sz="4" w:space="0" w:themeColor="accent5" w:themeTint="9A"/>
          <w:right w:val="none"/>
          <w:bottom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466"/>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auto" w:fill="FFFFFF" w:themeFill="accent6" w:themeFillTint="40"/>
      </w:tcPr>
    </w:tblStylePr>
    <w:tblStylePr w:type="band1Vert">
      <w:tcPr>
        <w:shd w:val="clear" w:color="auto" w:fill="FFFFFF"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auto" w:fill="FFFFFF"/>
        <w:tcBorders>
          <w:left w:val="none"/>
          <w:top w:val="none"/>
          <w:right w:val="single" w:color="000000" w:sz="4" w:space="0" w:themeColor="accent6" w:themeTint="98"/>
          <w:bottom w:val="none"/>
        </w:tcBorders>
      </w:tcPr>
    </w:tblStylePr>
    <w:tblStylePr w:type="firstRow">
      <w:rPr>
        <w:rFonts w:ascii="Arial" w:hAnsi="Arial"/>
        <w:i/>
        <w:color w:val="5F8F3C" w:themeColor="accent6" w:themeTint="98" w:themeShade="95"/>
        <w:sz w:val="22"/>
      </w:rPr>
      <w:tcPr>
        <w:shd w:val="clear" w:color="auto" w:fill="FFFFFF" w:themeFill="light1"/>
        <w:tcBorders>
          <w:left w:val="none"/>
          <w:top w:val="none"/>
          <w:right w:val="none"/>
          <w:bottom w:val="single" w:color="000000" w:sz="4" w:space="0" w:themeColor="accent6" w:themeTint="98"/>
        </w:tcBorders>
      </w:tcPr>
    </w:tblStylePr>
    <w:tblStylePr w:type="lastCol">
      <w:rPr>
        <w:rFonts w:ascii="Arial" w:hAnsi="Arial"/>
        <w:i/>
        <w:color w:val="5F8F3C" w:themeColor="accent6" w:themeTint="98" w:themeShade="95"/>
        <w:sz w:val="22"/>
      </w:rPr>
      <w:tcPr>
        <w:shd w:color="auto" w:fill="FFFFFF"/>
        <w:tcBorders>
          <w:left w:val="single" w:color="000000" w:sz="4" w:space="0" w:themeColor="accent6" w:themeTint="98"/>
          <w:top w:val="none"/>
          <w:right w:val="none"/>
          <w:bottom w:val="none"/>
        </w:tcBorders>
      </w:tcPr>
    </w:tblStylePr>
    <w:tblStylePr w:type="lastRow">
      <w:rPr>
        <w:rFonts w:ascii="Arial" w:hAnsi="Arial"/>
        <w:i/>
        <w:color w:val="5F8F3C" w:themeColor="accent6" w:themeTint="98" w:themeShade="95"/>
        <w:sz w:val="22"/>
      </w:rPr>
      <w:tcPr>
        <w:shd w:val="clear" w:color="auto" w:fill="FFFFFF" w:themeFill="light1"/>
        <w:tcBorders>
          <w:left w:val="none"/>
          <w:top w:val="single" w:color="000000" w:sz="4" w:space="0" w:themeColor="accent6" w:themeTint="98"/>
          <w:right w:val="none"/>
          <w:bottom w:val="none"/>
        </w:tcBorders>
      </w:tcPr>
    </w:tblStylePr>
    <w:tblStylePr w:type="wholeTable">
      <w:rPr>
        <w:rFonts w:ascii="Arial" w:hAnsi="Arial"/>
        <w:color w:val="5F8F3C" w:themeColor="accent6" w:themeTint="98" w:themeShade="95"/>
        <w:sz w:val="22"/>
      </w:rPr>
    </w:tblStylePr>
  </w:style>
  <w:style w:type="table" w:styleId="151">
    <w:name w:val="Lined - Accent"/>
    <w:basedOn w:val="4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2">
    <w:name w:val="Lined - Accent 1"/>
    <w:basedOn w:val="4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53">
    <w:name w:val="Lined - Accent 2"/>
    <w:basedOn w:val="4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54">
    <w:name w:val="Lined - Accent 3"/>
    <w:basedOn w:val="4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55">
    <w:name w:val="Lined - Accent 4"/>
    <w:basedOn w:val="4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56">
    <w:name w:val="Lined - Accent 5"/>
    <w:basedOn w:val="4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57">
    <w:name w:val="Lined - Accent 6"/>
    <w:basedOn w:val="466"/>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58">
    <w:name w:val="Bordered &amp; Lined - Accent"/>
    <w:basedOn w:val="466"/>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text1" w:themeFillTint="0D"/>
      </w:tcPr>
    </w:tblStylePr>
    <w:tblStylePr w:type="band2Vert">
      <w:rPr>
        <w:rFonts w:ascii="Arial" w:hAnsi="Arial"/>
        <w:color w:val="404040"/>
        <w:sz w:val="22"/>
      </w:rPr>
      <w:tcPr>
        <w:shd w:val="clear" w:color="auto" w:fill="FFFFFF" w:themeFill="text1" w:themeFillTint="0D"/>
      </w:tcPr>
    </w:tblStylePr>
    <w:tblStylePr w:type="firstCol">
      <w:rPr>
        <w:rFonts w:ascii="Arial" w:hAnsi="Arial"/>
        <w:color w:val="F2F2F2"/>
        <w:sz w:val="22"/>
      </w:rPr>
      <w:tcPr>
        <w:shd w:val="clear" w:color="auto" w:fill="FFFFFF" w:themeFill="text1" w:themeFillTint="80"/>
      </w:tcPr>
    </w:tblStylePr>
    <w:tblStylePr w:type="firstRow">
      <w:rPr>
        <w:rFonts w:ascii="Arial" w:hAnsi="Arial"/>
        <w:color w:val="F2F2F2"/>
        <w:sz w:val="22"/>
      </w:rPr>
      <w:tcPr>
        <w:shd w:val="clear" w:color="auto" w:fill="FFFFFF" w:themeFill="text1" w:themeFillTint="80"/>
      </w:tcPr>
    </w:tblStylePr>
    <w:tblStylePr w:type="lastCol">
      <w:rPr>
        <w:rFonts w:ascii="Arial" w:hAnsi="Arial"/>
        <w:color w:val="F2F2F2"/>
        <w:sz w:val="22"/>
      </w:rPr>
      <w:tcPr>
        <w:shd w:val="clear" w:color="auto" w:fill="FFFFFF" w:themeFill="text1" w:themeFillTint="80"/>
      </w:tcPr>
    </w:tblStylePr>
    <w:tblStylePr w:type="lastRow">
      <w:rPr>
        <w:rFonts w:ascii="Arial" w:hAnsi="Arial"/>
        <w:color w:val="F2F2F2"/>
        <w:sz w:val="22"/>
      </w:rPr>
      <w:tcPr>
        <w:shd w:val="clear" w:color="auto" w:fill="FFFFFF" w:themeFill="text1" w:themeFillTint="80"/>
      </w:tcPr>
    </w:tblStylePr>
  </w:style>
  <w:style w:type="table" w:styleId="159">
    <w:name w:val="Bordered &amp; Lined - Accent 1"/>
    <w:basedOn w:val="466"/>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1" w:themeFillTint="50"/>
      </w:tcPr>
    </w:tblStylePr>
    <w:tblStylePr w:type="band2Vert">
      <w:rPr>
        <w:rFonts w:ascii="Arial" w:hAnsi="Arial"/>
        <w:color w:val="404040"/>
        <w:sz w:val="22"/>
      </w:rPr>
      <w:tcPr>
        <w:shd w:val="clear" w:color="auto" w:fill="FFFFFF" w:themeFill="accent1" w:themeFillTint="50"/>
      </w:tcPr>
    </w:tblStylePr>
    <w:tblStylePr w:type="firstCol">
      <w:rPr>
        <w:rFonts w:ascii="Arial" w:hAnsi="Arial"/>
        <w:color w:val="F2F2F2"/>
        <w:sz w:val="22"/>
      </w:rPr>
      <w:tcPr>
        <w:shd w:val="clear" w:color="auto" w:fill="FFFFFF" w:themeFill="accent1" w:themeFillTint="EA"/>
      </w:tcPr>
    </w:tblStylePr>
    <w:tblStylePr w:type="firstRow">
      <w:rPr>
        <w:rFonts w:ascii="Arial" w:hAnsi="Arial"/>
        <w:color w:val="F2F2F2"/>
        <w:sz w:val="22"/>
      </w:rPr>
      <w:tcPr>
        <w:shd w:val="clear" w:color="auto" w:fill="FFFFFF" w:themeFill="accent1" w:themeFillTint="EA"/>
      </w:tcPr>
    </w:tblStylePr>
    <w:tblStylePr w:type="lastCol">
      <w:rPr>
        <w:rFonts w:ascii="Arial" w:hAnsi="Arial"/>
        <w:color w:val="F2F2F2"/>
        <w:sz w:val="22"/>
      </w:rPr>
      <w:tcPr>
        <w:shd w:val="clear" w:color="auto" w:fill="FFFFFF" w:themeFill="accent1" w:themeFillTint="EA"/>
      </w:tcPr>
    </w:tblStylePr>
    <w:tblStylePr w:type="lastRow">
      <w:rPr>
        <w:rFonts w:ascii="Arial" w:hAnsi="Arial"/>
        <w:color w:val="F2F2F2"/>
        <w:sz w:val="22"/>
      </w:rPr>
      <w:tcPr>
        <w:shd w:val="clear" w:color="auto" w:fill="FFFFFF" w:themeFill="accent1" w:themeFillTint="EA"/>
      </w:tcPr>
    </w:tblStylePr>
  </w:style>
  <w:style w:type="table" w:styleId="160">
    <w:name w:val="Bordered &amp; Lined - Accent 2"/>
    <w:basedOn w:val="466"/>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2" w:themeFillTint="32"/>
      </w:tcPr>
    </w:tblStylePr>
    <w:tblStylePr w:type="band2Vert">
      <w:rPr>
        <w:rFonts w:ascii="Arial" w:hAnsi="Arial"/>
        <w:color w:val="404040"/>
        <w:sz w:val="22"/>
      </w:rPr>
      <w:tcPr>
        <w:shd w:val="clear" w:color="auto" w:fill="FFFFFF" w:themeFill="accent2" w:themeFillTint="32"/>
      </w:tcPr>
    </w:tblStylePr>
    <w:tblStylePr w:type="firstCol">
      <w:rPr>
        <w:rFonts w:ascii="Arial" w:hAnsi="Arial"/>
        <w:color w:val="F2F2F2"/>
        <w:sz w:val="22"/>
      </w:rPr>
      <w:tcPr>
        <w:shd w:val="clear" w:color="auto" w:fill="FFFFFF" w:themeFill="accent2" w:themeFillTint="97"/>
      </w:tcPr>
    </w:tblStylePr>
    <w:tblStylePr w:type="firstRow">
      <w:rPr>
        <w:rFonts w:ascii="Arial" w:hAnsi="Arial"/>
        <w:color w:val="F2F2F2"/>
        <w:sz w:val="22"/>
      </w:rPr>
      <w:tcPr>
        <w:shd w:val="clear" w:color="auto" w:fill="FFFFFF" w:themeFill="accent2" w:themeFillTint="97"/>
      </w:tcPr>
    </w:tblStylePr>
    <w:tblStylePr w:type="lastCol">
      <w:rPr>
        <w:rFonts w:ascii="Arial" w:hAnsi="Arial"/>
        <w:color w:val="F2F2F2"/>
        <w:sz w:val="22"/>
      </w:rPr>
      <w:tcPr>
        <w:shd w:val="clear" w:color="auto" w:fill="FFFFFF" w:themeFill="accent2" w:themeFillTint="97"/>
      </w:tcPr>
    </w:tblStylePr>
    <w:tblStylePr w:type="lastRow">
      <w:rPr>
        <w:rFonts w:ascii="Arial" w:hAnsi="Arial"/>
        <w:color w:val="F2F2F2"/>
        <w:sz w:val="22"/>
      </w:rPr>
      <w:tcPr>
        <w:shd w:val="clear" w:color="auto" w:fill="FFFFFF" w:themeFill="accent2" w:themeFillTint="97"/>
      </w:tcPr>
    </w:tblStylePr>
  </w:style>
  <w:style w:type="table" w:styleId="161">
    <w:name w:val="Bordered &amp; Lined - Accent 3"/>
    <w:basedOn w:val="466"/>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3" w:themeFillTint="34"/>
      </w:tcPr>
    </w:tblStylePr>
    <w:tblStylePr w:type="band2Vert">
      <w:rPr>
        <w:rFonts w:ascii="Arial" w:hAnsi="Arial"/>
        <w:color w:val="404040"/>
        <w:sz w:val="22"/>
      </w:rPr>
      <w:tcPr>
        <w:shd w:val="clear" w:color="auto" w:fill="FFFFFF" w:themeFill="accent3" w:themeFillTint="34"/>
      </w:tcPr>
    </w:tblStylePr>
    <w:tblStylePr w:type="firstCol">
      <w:rPr>
        <w:rFonts w:ascii="Arial" w:hAnsi="Arial"/>
        <w:color w:val="F2F2F2"/>
        <w:sz w:val="22"/>
      </w:rPr>
      <w:tcPr>
        <w:shd w:val="clear" w:color="auto" w:fill="FFFFFF" w:themeFill="accent3" w:themeFillTint="FE"/>
      </w:tcPr>
    </w:tblStylePr>
    <w:tblStylePr w:type="firstRow">
      <w:rPr>
        <w:rFonts w:ascii="Arial" w:hAnsi="Arial"/>
        <w:color w:val="F2F2F2"/>
        <w:sz w:val="22"/>
      </w:rPr>
      <w:tcPr>
        <w:shd w:val="clear" w:color="auto" w:fill="FFFFFF" w:themeFill="accent3" w:themeFillTint="FE"/>
      </w:tcPr>
    </w:tblStylePr>
    <w:tblStylePr w:type="lastCol">
      <w:rPr>
        <w:rFonts w:ascii="Arial" w:hAnsi="Arial"/>
        <w:color w:val="F2F2F2"/>
        <w:sz w:val="22"/>
      </w:rPr>
      <w:tcPr>
        <w:shd w:val="clear" w:color="auto" w:fill="FFFFFF" w:themeFill="accent3" w:themeFillTint="FE"/>
      </w:tcPr>
    </w:tblStylePr>
    <w:tblStylePr w:type="lastRow">
      <w:rPr>
        <w:rFonts w:ascii="Arial" w:hAnsi="Arial"/>
        <w:color w:val="F2F2F2"/>
        <w:sz w:val="22"/>
      </w:rPr>
      <w:tcPr>
        <w:shd w:val="clear" w:color="auto" w:fill="FFFFFF" w:themeFill="accent3" w:themeFillTint="FE"/>
      </w:tcPr>
    </w:tblStylePr>
  </w:style>
  <w:style w:type="table" w:styleId="162">
    <w:name w:val="Bordered &amp; Lined - Accent 4"/>
    <w:basedOn w:val="466"/>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4" w:themeFillTint="34"/>
      </w:tcPr>
    </w:tblStylePr>
    <w:tblStylePr w:type="band2Vert">
      <w:rPr>
        <w:rFonts w:ascii="Arial" w:hAnsi="Arial"/>
        <w:color w:val="404040"/>
        <w:sz w:val="22"/>
      </w:rPr>
      <w:tcPr>
        <w:shd w:val="clear" w:color="auto" w:fill="FFFFFF" w:themeFill="accent4" w:themeFillTint="34"/>
      </w:tcPr>
    </w:tblStylePr>
    <w:tblStylePr w:type="firstCol">
      <w:rPr>
        <w:rFonts w:ascii="Arial" w:hAnsi="Arial"/>
        <w:color w:val="F2F2F2"/>
        <w:sz w:val="22"/>
      </w:rPr>
      <w:tcPr>
        <w:shd w:val="clear" w:color="auto" w:fill="FFFFFF" w:themeFill="accent4" w:themeFillTint="9A"/>
      </w:tcPr>
    </w:tblStylePr>
    <w:tblStylePr w:type="firstRow">
      <w:rPr>
        <w:rFonts w:ascii="Arial" w:hAnsi="Arial"/>
        <w:color w:val="F2F2F2"/>
        <w:sz w:val="22"/>
      </w:rPr>
      <w:tcPr>
        <w:shd w:val="clear" w:color="auto" w:fill="FFFFFF" w:themeFill="accent4" w:themeFillTint="9A"/>
      </w:tcPr>
    </w:tblStylePr>
    <w:tblStylePr w:type="lastCol">
      <w:rPr>
        <w:rFonts w:ascii="Arial" w:hAnsi="Arial"/>
        <w:color w:val="F2F2F2"/>
        <w:sz w:val="22"/>
      </w:rPr>
      <w:tcPr>
        <w:shd w:val="clear" w:color="auto" w:fill="FFFFFF" w:themeFill="accent4" w:themeFillTint="9A"/>
      </w:tcPr>
    </w:tblStylePr>
    <w:tblStylePr w:type="lastRow">
      <w:rPr>
        <w:rFonts w:ascii="Arial" w:hAnsi="Arial"/>
        <w:color w:val="F2F2F2"/>
        <w:sz w:val="22"/>
      </w:rPr>
      <w:tcPr>
        <w:shd w:val="clear" w:color="auto" w:fill="FFFFFF" w:themeFill="accent4" w:themeFillTint="9A"/>
      </w:tcPr>
    </w:tblStylePr>
  </w:style>
  <w:style w:type="table" w:styleId="163">
    <w:name w:val="Bordered &amp; Lined - Accent 5"/>
    <w:basedOn w:val="466"/>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5" w:themeFillTint="34"/>
      </w:tcPr>
    </w:tblStylePr>
    <w:tblStylePr w:type="band2Vert">
      <w:rPr>
        <w:rFonts w:ascii="Arial" w:hAnsi="Arial"/>
        <w:color w:val="404040"/>
        <w:sz w:val="22"/>
      </w:rPr>
      <w:tcPr>
        <w:shd w:val="clear" w:color="auto" w:fill="FFFFFF" w:themeFill="accent5" w:themeFillTint="34"/>
      </w:tcPr>
    </w:tblStylePr>
    <w:tblStylePr w:type="firstCol">
      <w:rPr>
        <w:rFonts w:ascii="Arial" w:hAnsi="Arial"/>
        <w:color w:val="F2F2F2"/>
        <w:sz w:val="22"/>
      </w:rPr>
      <w:tcPr>
        <w:shd w:val="clear" w:color="auto" w:fill="FFFFFF" w:themeFill="accent5"/>
      </w:tcPr>
    </w:tblStylePr>
    <w:tblStylePr w:type="firstRow">
      <w:rPr>
        <w:rFonts w:ascii="Arial" w:hAnsi="Arial"/>
        <w:color w:val="F2F2F2"/>
        <w:sz w:val="22"/>
      </w:rPr>
      <w:tcPr>
        <w:shd w:val="clear" w:color="auto" w:fill="FFFFFF" w:themeFill="accent5"/>
      </w:tcPr>
    </w:tblStylePr>
    <w:tblStylePr w:type="lastCol">
      <w:rPr>
        <w:rFonts w:ascii="Arial" w:hAnsi="Arial"/>
        <w:color w:val="F2F2F2"/>
        <w:sz w:val="22"/>
      </w:rPr>
      <w:tcPr>
        <w:shd w:val="clear" w:color="auto" w:fill="FFFFFF" w:themeFill="accent5"/>
      </w:tcPr>
    </w:tblStylePr>
    <w:tblStylePr w:type="lastRow">
      <w:rPr>
        <w:rFonts w:ascii="Arial" w:hAnsi="Arial"/>
        <w:color w:val="F2F2F2"/>
        <w:sz w:val="22"/>
      </w:rPr>
      <w:tcPr>
        <w:shd w:val="clear" w:color="auto" w:fill="FFFFFF" w:themeFill="accent5"/>
      </w:tcPr>
    </w:tblStylePr>
  </w:style>
  <w:style w:type="table" w:styleId="164">
    <w:name w:val="Bordered &amp; Lined - Accent 6"/>
    <w:basedOn w:val="466"/>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auto" w:fill="FFFFFF" w:themeFill="accent6" w:themeFillTint="34"/>
      </w:tcPr>
    </w:tblStylePr>
    <w:tblStylePr w:type="band2Vert">
      <w:rPr>
        <w:rFonts w:ascii="Arial" w:hAnsi="Arial"/>
        <w:color w:val="404040"/>
        <w:sz w:val="22"/>
      </w:rPr>
      <w:tcPr>
        <w:shd w:val="clear" w:color="auto" w:fill="FFFFFF" w:themeFill="accent6" w:themeFillTint="34"/>
      </w:tcPr>
    </w:tblStylePr>
    <w:tblStylePr w:type="firstCol">
      <w:rPr>
        <w:rFonts w:ascii="Arial" w:hAnsi="Arial"/>
        <w:color w:val="F2F2F2"/>
        <w:sz w:val="22"/>
      </w:rPr>
      <w:tcPr>
        <w:shd w:val="clear" w:color="auto" w:fill="FFFFFF" w:themeFill="accent6"/>
      </w:tcPr>
    </w:tblStylePr>
    <w:tblStylePr w:type="firstRow">
      <w:rPr>
        <w:rFonts w:ascii="Arial" w:hAnsi="Arial"/>
        <w:color w:val="F2F2F2"/>
        <w:sz w:val="22"/>
      </w:rPr>
      <w:tcPr>
        <w:shd w:val="clear" w:color="auto" w:fill="FFFFFF" w:themeFill="accent6"/>
      </w:tcPr>
    </w:tblStylePr>
    <w:tblStylePr w:type="lastCol">
      <w:rPr>
        <w:rFonts w:ascii="Arial" w:hAnsi="Arial"/>
        <w:color w:val="F2F2F2"/>
        <w:sz w:val="22"/>
      </w:rPr>
      <w:tcPr>
        <w:shd w:val="clear" w:color="auto" w:fill="FFFFFF" w:themeFill="accent6"/>
      </w:tcPr>
    </w:tblStylePr>
    <w:tblStylePr w:type="lastRow">
      <w:rPr>
        <w:rFonts w:ascii="Arial" w:hAnsi="Arial"/>
        <w:color w:val="F2F2F2"/>
        <w:sz w:val="22"/>
      </w:rPr>
      <w:tcPr>
        <w:shd w:val="clear" w:color="auto" w:fill="FFFFFF" w:themeFill="accent6"/>
      </w:tcPr>
    </w:tblStylePr>
  </w:style>
  <w:style w:type="table" w:styleId="165">
    <w:name w:val="Bordered"/>
    <w:basedOn w:val="466"/>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166">
    <w:name w:val="Bordered - Accent 1"/>
    <w:basedOn w:val="466"/>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167">
    <w:name w:val="Bordered - Accent 2"/>
    <w:basedOn w:val="466"/>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168">
    <w:name w:val="Bordered - Accent 3"/>
    <w:basedOn w:val="466"/>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169">
    <w:name w:val="Bordered - Accent 4"/>
    <w:basedOn w:val="466"/>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170">
    <w:name w:val="Bordered - Accent 5"/>
    <w:basedOn w:val="466"/>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171">
    <w:name w:val="Bordered - Accent 6"/>
    <w:basedOn w:val="466"/>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paragraph" w:styleId="173">
    <w:name w:val="footnote text"/>
    <w:basedOn w:val="462"/>
    <w:link w:val="174"/>
    <w:uiPriority w:val="99"/>
    <w:semiHidden/>
    <w:unhideWhenUsed/>
    <w:rPr>
      <w:sz w:val="18"/>
    </w:rPr>
    <w:pPr>
      <w:spacing w:lineRule="auto" w:line="240" w:after="40"/>
    </w:pPr>
  </w:style>
  <w:style w:type="character" w:styleId="174">
    <w:name w:val="Footnote Text Char"/>
    <w:link w:val="173"/>
    <w:uiPriority w:val="99"/>
    <w:rPr>
      <w:sz w:val="18"/>
    </w:rPr>
  </w:style>
  <w:style w:type="character" w:styleId="175">
    <w:name w:val="footnote reference"/>
    <w:basedOn w:val="465"/>
    <w:uiPriority w:val="99"/>
    <w:unhideWhenUsed/>
    <w:rPr>
      <w:vertAlign w:val="superscript"/>
    </w:rPr>
  </w:style>
  <w:style w:type="paragraph" w:styleId="176">
    <w:name w:val="toc 1"/>
    <w:basedOn w:val="462"/>
    <w:next w:val="462"/>
    <w:uiPriority w:val="39"/>
    <w:unhideWhenUsed/>
    <w:pPr>
      <w:ind w:left="0" w:right="0" w:firstLine="0"/>
      <w:spacing w:after="57"/>
    </w:pPr>
  </w:style>
  <w:style w:type="paragraph" w:styleId="177">
    <w:name w:val="toc 2"/>
    <w:basedOn w:val="462"/>
    <w:next w:val="462"/>
    <w:uiPriority w:val="39"/>
    <w:unhideWhenUsed/>
    <w:pPr>
      <w:ind w:left="283" w:right="0" w:firstLine="0"/>
      <w:spacing w:after="57"/>
    </w:pPr>
  </w:style>
  <w:style w:type="paragraph" w:styleId="178">
    <w:name w:val="toc 3"/>
    <w:basedOn w:val="462"/>
    <w:next w:val="462"/>
    <w:uiPriority w:val="39"/>
    <w:unhideWhenUsed/>
    <w:pPr>
      <w:ind w:left="567" w:right="0" w:firstLine="0"/>
      <w:spacing w:after="57"/>
    </w:pPr>
  </w:style>
  <w:style w:type="paragraph" w:styleId="179">
    <w:name w:val="toc 4"/>
    <w:basedOn w:val="462"/>
    <w:next w:val="462"/>
    <w:uiPriority w:val="39"/>
    <w:unhideWhenUsed/>
    <w:pPr>
      <w:ind w:left="850" w:right="0" w:firstLine="0"/>
      <w:spacing w:after="57"/>
    </w:pPr>
  </w:style>
  <w:style w:type="paragraph" w:styleId="180">
    <w:name w:val="toc 5"/>
    <w:basedOn w:val="462"/>
    <w:next w:val="462"/>
    <w:uiPriority w:val="39"/>
    <w:unhideWhenUsed/>
    <w:pPr>
      <w:ind w:left="1134" w:right="0" w:firstLine="0"/>
      <w:spacing w:after="57"/>
    </w:pPr>
  </w:style>
  <w:style w:type="paragraph" w:styleId="181">
    <w:name w:val="toc 6"/>
    <w:basedOn w:val="462"/>
    <w:next w:val="462"/>
    <w:uiPriority w:val="39"/>
    <w:unhideWhenUsed/>
    <w:pPr>
      <w:ind w:left="1417" w:right="0" w:firstLine="0"/>
      <w:spacing w:after="57"/>
    </w:pPr>
  </w:style>
  <w:style w:type="paragraph" w:styleId="182">
    <w:name w:val="toc 7"/>
    <w:basedOn w:val="462"/>
    <w:next w:val="462"/>
    <w:uiPriority w:val="39"/>
    <w:unhideWhenUsed/>
    <w:pPr>
      <w:ind w:left="1701" w:right="0" w:firstLine="0"/>
      <w:spacing w:after="57"/>
    </w:pPr>
  </w:style>
  <w:style w:type="paragraph" w:styleId="183">
    <w:name w:val="toc 8"/>
    <w:basedOn w:val="462"/>
    <w:next w:val="462"/>
    <w:uiPriority w:val="39"/>
    <w:unhideWhenUsed/>
    <w:pPr>
      <w:ind w:left="1984" w:right="0" w:firstLine="0"/>
      <w:spacing w:after="57"/>
    </w:pPr>
  </w:style>
  <w:style w:type="paragraph" w:styleId="184">
    <w:name w:val="toc 9"/>
    <w:basedOn w:val="462"/>
    <w:next w:val="462"/>
    <w:uiPriority w:val="39"/>
    <w:unhideWhenUsed/>
    <w:pPr>
      <w:ind w:left="2268" w:right="0" w:firstLine="0"/>
      <w:spacing w:after="57"/>
    </w:pPr>
  </w:style>
  <w:style w:type="paragraph" w:styleId="185">
    <w:name w:val="TOC Heading"/>
    <w:uiPriority w:val="39"/>
    <w:unhideWhenUsed/>
  </w:style>
  <w:style w:type="paragraph" w:styleId="462" w:default="1">
    <w:name w:val="Normal"/>
    <w:qFormat/>
    <w:rPr>
      <w:rFonts w:ascii="Egyptienne F 55 Roman" w:hAnsi="Egyptienne F 55 Roman" w:cs="Calibri" w:eastAsia="Times New Roman"/>
      <w:sz w:val="19"/>
      <w:szCs w:val="24"/>
      <w:lang w:val="de-DE" w:eastAsia="en-US"/>
    </w:rPr>
    <w:pPr>
      <w:spacing w:lineRule="atLeast" w:line="240" w:after="120"/>
    </w:pPr>
  </w:style>
  <w:style w:type="paragraph" w:styleId="463">
    <w:name w:val="Heading 1"/>
    <w:basedOn w:val="462"/>
    <w:next w:val="462"/>
    <w:link w:val="485"/>
    <w:qFormat/>
    <w:uiPriority w:val="9"/>
    <w:rPr>
      <w:rFonts w:ascii="Calibri Light" w:hAnsi="Calibri Light" w:cs="Calibri Light" w:eastAsia="Calibri Light"/>
      <w:color w:val="2E74B5" w:themeColor="accent1" w:themeShade="BF"/>
      <w:sz w:val="32"/>
      <w:szCs w:val="32"/>
      <w:lang w:val="de-CH"/>
    </w:rPr>
    <w:pPr>
      <w:keepLines/>
      <w:keepNext/>
      <w:spacing w:before="240"/>
      <w:outlineLvl w:val="0"/>
    </w:pPr>
  </w:style>
  <w:style w:type="paragraph" w:styleId="464">
    <w:name w:val="Heading 2"/>
    <w:basedOn w:val="462"/>
    <w:next w:val="462"/>
    <w:link w:val="473"/>
    <w:qFormat/>
    <w:uiPriority w:val="9"/>
    <w:unhideWhenUsed/>
    <w:rPr>
      <w:b/>
      <w:bCs/>
      <w:iCs/>
      <w:sz w:val="32"/>
      <w:szCs w:val="28"/>
      <w:lang w:val="de-CH"/>
    </w:rPr>
    <w:pPr>
      <w:keepNext/>
      <w:spacing w:lineRule="auto" w:line="360"/>
      <w:outlineLvl w:val="1"/>
    </w:pPr>
  </w:style>
  <w:style w:type="character" w:styleId="465" w:default="1">
    <w:name w:val="Default Paragraph Font"/>
    <w:uiPriority w:val="1"/>
    <w:unhideWhenUsed/>
  </w:style>
  <w:style w:type="table" w:styleId="466" w:default="1">
    <w:name w:val="Normal Table"/>
    <w:uiPriority w:val="99"/>
    <w:semiHidden/>
    <w:unhideWhenUsed/>
    <w:tblPr>
      <w:tblInd w:w="0" w:type="dxa"/>
      <w:tblCellMar>
        <w:left w:w="108" w:type="dxa"/>
        <w:top w:w="0" w:type="dxa"/>
        <w:right w:w="108" w:type="dxa"/>
        <w:bottom w:w="0" w:type="dxa"/>
      </w:tblCellMar>
    </w:tblPr>
  </w:style>
  <w:style w:type="numbering" w:styleId="467" w:default="1">
    <w:name w:val="No List"/>
    <w:uiPriority w:val="99"/>
    <w:semiHidden/>
    <w:unhideWhenUsed/>
  </w:style>
  <w:style w:type="paragraph" w:styleId="468">
    <w:name w:val="Header"/>
    <w:basedOn w:val="462"/>
    <w:link w:val="469"/>
    <w:qFormat/>
    <w:uiPriority w:val="99"/>
    <w:unhideWhenUsed/>
    <w:rPr>
      <w:rFonts w:ascii="Univers 45 Light" w:hAnsi="Univers 45 Light"/>
      <w:sz w:val="16"/>
    </w:rPr>
    <w:pPr>
      <w:jc w:val="right"/>
      <w:tabs>
        <w:tab w:val="center" w:pos="4536" w:leader="none"/>
        <w:tab w:val="right" w:pos="9072" w:leader="none"/>
      </w:tabs>
    </w:pPr>
  </w:style>
  <w:style w:type="character" w:styleId="469" w:customStyle="1">
    <w:name w:val="Kopfzeile Zchn"/>
    <w:basedOn w:val="465"/>
    <w:link w:val="468"/>
    <w:uiPriority w:val="99"/>
    <w:rPr>
      <w:rFonts w:ascii="Univers 45 Light" w:hAnsi="Univers 45 Light" w:cs="Calibri" w:eastAsia="Times New Roman"/>
      <w:sz w:val="16"/>
      <w:szCs w:val="24"/>
      <w:lang w:val="de-DE" w:eastAsia="en-US"/>
    </w:rPr>
  </w:style>
  <w:style w:type="paragraph" w:styleId="470">
    <w:name w:val="Footer"/>
    <w:basedOn w:val="462"/>
    <w:link w:val="471"/>
    <w:uiPriority w:val="99"/>
    <w:unhideWhenUsed/>
    <w:pPr>
      <w:tabs>
        <w:tab w:val="center" w:pos="4536" w:leader="none"/>
        <w:tab w:val="right" w:pos="9072" w:leader="none"/>
      </w:tabs>
    </w:pPr>
  </w:style>
  <w:style w:type="character" w:styleId="471" w:customStyle="1">
    <w:name w:val="Fußzeile Zchn"/>
    <w:basedOn w:val="465"/>
    <w:link w:val="470"/>
    <w:uiPriority w:val="99"/>
  </w:style>
  <w:style w:type="character" w:styleId="472">
    <w:name w:val="page number"/>
    <w:basedOn w:val="465"/>
    <w:uiPriority w:val="99"/>
    <w:semiHidden/>
    <w:unhideWhenUsed/>
  </w:style>
  <w:style w:type="character" w:styleId="473" w:customStyle="1">
    <w:name w:val="Überschrift 2 Zchn"/>
    <w:link w:val="464"/>
    <w:uiPriority w:val="9"/>
    <w:rPr>
      <w:rFonts w:eastAsia="Times New Roman"/>
      <w:b/>
      <w:bCs/>
      <w:iCs/>
      <w:sz w:val="32"/>
      <w:szCs w:val="28"/>
      <w:lang w:eastAsia="en-US"/>
    </w:rPr>
  </w:style>
  <w:style w:type="table" w:styleId="474">
    <w:name w:val="Table Grid"/>
    <w:basedOn w:val="466"/>
    <w:uiPriority w:val="99"/>
    <w:rPr>
      <w:rFonts w:ascii="Times New Roman" w:hAnsi="Times New Roman" w:eastAsia="Times New Roman"/>
      <w:lang w:eastAsia="de-CH"/>
    </w:rPr>
    <w:pPr>
      <w:jc w:val="both"/>
    </w:p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475">
    <w:name w:val="No Spacing"/>
    <w:qFormat/>
    <w:uiPriority w:val="1"/>
    <w:rPr>
      <w:rFonts w:ascii="Arial" w:hAnsi="Arial" w:cs="Calibri"/>
      <w:sz w:val="22"/>
      <w:szCs w:val="22"/>
      <w:lang w:val="de-DE" w:eastAsia="en-US"/>
    </w:rPr>
  </w:style>
  <w:style w:type="character" w:styleId="476">
    <w:name w:val="annotation reference"/>
    <w:uiPriority w:val="99"/>
    <w:semiHidden/>
    <w:unhideWhenUsed/>
    <w:rPr>
      <w:sz w:val="16"/>
      <w:szCs w:val="16"/>
    </w:rPr>
  </w:style>
  <w:style w:type="paragraph" w:styleId="477">
    <w:name w:val="annotation text"/>
    <w:basedOn w:val="462"/>
    <w:link w:val="478"/>
    <w:uiPriority w:val="99"/>
    <w:semiHidden/>
    <w:unhideWhenUsed/>
    <w:rPr>
      <w:sz w:val="20"/>
      <w:szCs w:val="20"/>
    </w:rPr>
  </w:style>
  <w:style w:type="character" w:styleId="478" w:customStyle="1">
    <w:name w:val="Kommentartext Zchn"/>
    <w:link w:val="477"/>
    <w:uiPriority w:val="99"/>
    <w:semiHidden/>
    <w:rPr>
      <w:sz w:val="20"/>
      <w:szCs w:val="20"/>
    </w:rPr>
  </w:style>
  <w:style w:type="paragraph" w:styleId="479">
    <w:name w:val="annotation subject"/>
    <w:basedOn w:val="477"/>
    <w:next w:val="477"/>
    <w:link w:val="480"/>
    <w:uiPriority w:val="99"/>
    <w:semiHidden/>
    <w:unhideWhenUsed/>
    <w:rPr>
      <w:b/>
      <w:bCs/>
    </w:rPr>
  </w:style>
  <w:style w:type="character" w:styleId="480" w:customStyle="1">
    <w:name w:val="Kommentarthema Zchn"/>
    <w:link w:val="479"/>
    <w:uiPriority w:val="99"/>
    <w:semiHidden/>
    <w:rPr>
      <w:b/>
      <w:bCs/>
      <w:sz w:val="20"/>
      <w:szCs w:val="20"/>
    </w:rPr>
  </w:style>
  <w:style w:type="paragraph" w:styleId="481">
    <w:name w:val="Balloon Text"/>
    <w:basedOn w:val="462"/>
    <w:link w:val="482"/>
    <w:uiPriority w:val="99"/>
    <w:semiHidden/>
    <w:unhideWhenUsed/>
    <w:rPr>
      <w:rFonts w:ascii="Times New Roman" w:hAnsi="Times New Roman"/>
      <w:sz w:val="18"/>
      <w:szCs w:val="18"/>
    </w:rPr>
  </w:style>
  <w:style w:type="character" w:styleId="482" w:customStyle="1">
    <w:name w:val="Sprechblasentext Zchn"/>
    <w:link w:val="481"/>
    <w:uiPriority w:val="99"/>
    <w:semiHidden/>
    <w:rPr>
      <w:rFonts w:ascii="Times New Roman" w:hAnsi="Times New Roman" w:cs="Times New Roman"/>
      <w:sz w:val="18"/>
      <w:szCs w:val="18"/>
    </w:rPr>
  </w:style>
  <w:style w:type="character" w:styleId="483">
    <w:name w:val="Hyperlink"/>
    <w:basedOn w:val="465"/>
    <w:uiPriority w:val="99"/>
    <w:unhideWhenUsed/>
    <w:rPr>
      <w:color w:val="0563C1" w:themeColor="hyperlink"/>
      <w:u w:val="single"/>
    </w:rPr>
  </w:style>
  <w:style w:type="paragraph" w:styleId="484">
    <w:name w:val="Caption"/>
    <w:basedOn w:val="462"/>
    <w:next w:val="462"/>
    <w:qFormat/>
    <w:uiPriority w:val="35"/>
    <w:unhideWhenUsed/>
    <w:rPr>
      <w:i/>
      <w:iCs/>
      <w:color w:val="44546A" w:themeColor="text2"/>
      <w:sz w:val="18"/>
      <w:szCs w:val="18"/>
    </w:rPr>
    <w:pPr>
      <w:spacing w:after="200"/>
    </w:pPr>
  </w:style>
  <w:style w:type="character" w:styleId="485" w:customStyle="1">
    <w:name w:val="Überschrift 1 Zchn"/>
    <w:basedOn w:val="465"/>
    <w:link w:val="463"/>
    <w:uiPriority w:val="9"/>
    <w:rPr>
      <w:rFonts w:ascii="Calibri Light" w:hAnsi="Calibri Light" w:cs="Calibri Light" w:eastAsia="Calibri Light"/>
      <w:color w:val="2E74B5" w:themeColor="accent1" w:themeShade="BF"/>
      <w:sz w:val="32"/>
      <w:szCs w:val="32"/>
      <w:lang w:eastAsia="en-US"/>
    </w:rPr>
  </w:style>
  <w:style w:type="paragraph" w:styleId="486">
    <w:name w:val="Title"/>
    <w:basedOn w:val="462"/>
    <w:next w:val="462"/>
    <w:link w:val="487"/>
    <w:qFormat/>
    <w:uiPriority w:val="10"/>
    <w:rPr>
      <w:rFonts w:cs="Calibri Light" w:eastAsia="Calibri Light"/>
      <w:b/>
      <w:spacing w:val="-10"/>
      <w:sz w:val="28"/>
      <w:szCs w:val="56"/>
      <w:lang w:val="de-CH"/>
    </w:rPr>
    <w:pPr>
      <w:contextualSpacing w:val="true"/>
      <w:jc w:val="center"/>
    </w:pPr>
  </w:style>
  <w:style w:type="character" w:styleId="487" w:customStyle="1">
    <w:name w:val="Titel Zchn"/>
    <w:basedOn w:val="465"/>
    <w:link w:val="486"/>
    <w:uiPriority w:val="10"/>
    <w:rPr>
      <w:rFonts w:ascii="Calibri" w:hAnsi="Calibri" w:cs="Calibri Light" w:eastAsia="Calibri Light"/>
      <w:b/>
      <w:spacing w:val="-10"/>
      <w:sz w:val="28"/>
      <w:szCs w:val="56"/>
      <w:lang w:eastAsia="en-US"/>
    </w:rPr>
  </w:style>
  <w:style w:type="paragraph" w:styleId="488">
    <w:name w:val="Subtitle"/>
    <w:basedOn w:val="462"/>
    <w:next w:val="462"/>
    <w:link w:val="489"/>
    <w:qFormat/>
    <w:uiPriority w:val="11"/>
    <w:rPr>
      <w:rFonts w:cs="Calibri" w:eastAsia="Calibri"/>
      <w:b/>
      <w:spacing w:val="15"/>
      <w:sz w:val="24"/>
      <w:szCs w:val="22"/>
    </w:rPr>
    <w:pPr>
      <w:numPr>
        <w:ilvl w:val="1"/>
      </w:numPr>
    </w:pPr>
  </w:style>
  <w:style w:type="character" w:styleId="489" w:customStyle="1">
    <w:name w:val="Untertitel Zchn"/>
    <w:basedOn w:val="465"/>
    <w:link w:val="488"/>
    <w:uiPriority w:val="11"/>
    <w:rPr>
      <w:rFonts w:ascii="Calibri" w:hAnsi="Calibri" w:cs="Calibri" w:eastAsia="Calibri"/>
      <w:b/>
      <w:spacing w:val="15"/>
      <w:sz w:val="24"/>
      <w:szCs w:val="22"/>
      <w:lang w:val="de-DE" w:eastAsia="en-US"/>
    </w:rPr>
  </w:style>
  <w:style w:type="character" w:styleId="490">
    <w:name w:val="FollowedHyperlink"/>
    <w:basedOn w:val="465"/>
    <w:uiPriority w:val="99"/>
    <w:semiHidden/>
    <w:unhideWhenUsed/>
    <w:rPr>
      <w:color w:val="954F72" w:themeColor="followedHyperlink"/>
      <w:u w:val="single"/>
    </w:rPr>
  </w:style>
  <w:style w:type="character" w:styleId="491" w:customStyle="1">
    <w:name w:val="Datum1"/>
    <w:basedOn w:val="465"/>
  </w:style>
  <w:style w:type="character" w:styleId="492">
    <w:name w:val="Placeholder Text"/>
    <w:basedOn w:val="465"/>
    <w:uiPriority w:val="99"/>
    <w:semiHidden/>
    <w:rPr>
      <w:color w:val="808080"/>
    </w:rPr>
  </w:style>
  <w:style w:type="paragraph" w:styleId="493" w:customStyle="1">
    <w:name w:val="TEBISO_Überschrift_1.Ebene"/>
    <w:qFormat/>
    <w:rPr>
      <w:rFonts w:ascii="Univers 65" w:hAnsi="Univers 65" w:cs="Times New Roman (Textkörper CS)" w:eastAsia="Calibri"/>
      <w:b/>
      <w:bCs/>
      <w:sz w:val="36"/>
      <w:szCs w:val="36"/>
      <w:lang w:val="de-DE" w:eastAsia="en-US"/>
    </w:rPr>
    <w:pPr>
      <w:keepNext/>
      <w:spacing w:before="120"/>
    </w:pPr>
  </w:style>
  <w:style w:type="paragraph" w:styleId="494" w:customStyle="1">
    <w:name w:val="TEBISO_Unterzeile"/>
    <w:basedOn w:val="493"/>
    <w:next w:val="462"/>
    <w:qFormat/>
    <w:rPr>
      <w:sz w:val="20"/>
    </w:rPr>
    <w:pPr>
      <w:keepNext w:val="false"/>
      <w:widowControl w:val="off"/>
    </w:pPr>
  </w:style>
  <w:style w:type="paragraph" w:styleId="495" w:customStyle="1">
    <w:name w:val="TEBISIO_Überschrift 2. Ebene"/>
    <w:qFormat/>
    <w:rPr>
      <w:rFonts w:ascii="Univers 65" w:hAnsi="Univers 65" w:cs="Times New Roman (Textkörper CS)" w:eastAsia="Calibri"/>
      <w:b/>
      <w:bCs/>
      <w:sz w:val="24"/>
      <w:szCs w:val="36"/>
      <w:lang w:val="de-DE" w:eastAsia="en-US"/>
    </w:rPr>
    <w:pPr>
      <w:keepLines/>
      <w:keepNext/>
      <w:spacing w:after="240" w:before="960"/>
    </w:pPr>
  </w:style>
  <w:style w:type="paragraph" w:styleId="496" w:customStyle="1">
    <w:name w:val="TEBISIO_Überschrift_3._Ebene"/>
    <w:basedOn w:val="462"/>
    <w:qFormat/>
    <w:rPr>
      <w:rFonts w:ascii="Egyptienne F 65" w:hAnsi="Egyptienne F 65"/>
      <w:b/>
      <w:u w:val="single"/>
    </w:rPr>
    <w:pPr>
      <w:spacing w:before="360"/>
    </w:pPr>
  </w:style>
  <w:style w:type="character" w:styleId="497" w:customStyle="1">
    <w:name w:val="TEBISIO_Worthervorhebung"/>
    <w:basedOn w:val="465"/>
    <w:qFormat/>
    <w:uiPriority w:val="1"/>
    <w:rPr>
      <w:rFonts w:ascii="Egyptienne F 65" w:hAnsi="Egyptienne F 65"/>
      <w:b/>
      <w:i w:val="false"/>
      <w:u w:val="none"/>
    </w:rPr>
  </w:style>
  <w:style w:type="paragraph" w:styleId="498" w:customStyle="1">
    <w:name w:val="TEBISO_Aufzählung"/>
    <w:basedOn w:val="462"/>
    <w:qFormat/>
    <w:pPr>
      <w:numPr>
        <w:numId w:val="21"/>
      </w:numPr>
      <w:spacing w:after="60" w:before="60"/>
    </w:pPr>
  </w:style>
  <w:style w:type="paragraph" w:styleId="499" w:customStyle="1">
    <w:name w:val="TEBISIO_Nummerierung"/>
    <w:basedOn w:val="498"/>
    <w:qFormat/>
    <w:pPr>
      <w:numPr>
        <w:numId w:val="22"/>
      </w:numPr>
      <w:ind w:left="227" w:hanging="227"/>
      <w:spacing w:after="120" w:before="0"/>
    </w:pPr>
  </w:style>
  <w:style w:type="paragraph" w:styleId="500" w:customStyle="1">
    <w:name w:val="Tebisio_eingerückter Absatz"/>
    <w:basedOn w:val="462"/>
    <w:qFormat/>
    <w:pPr>
      <w:ind w:left="227"/>
    </w:pPr>
  </w:style>
  <w:style w:type="paragraph" w:styleId="501" w:customStyle="1">
    <w:name w:val="TEBISIO_Abbilungslegende"/>
    <w:basedOn w:val="462"/>
    <w:qFormat/>
    <w:rPr>
      <w:rFonts w:ascii="Univers 55 Roman" w:hAnsi="Univers 55 Roman"/>
      <w:sz w:val="16"/>
    </w:rPr>
  </w:style>
  <w:style w:type="paragraph" w:styleId="502">
    <w:name w:val="List Paragraph"/>
    <w:basedOn w:val="462"/>
    <w:qFormat/>
    <w:uiPriority w:val="34"/>
    <w:rPr>
      <w:rFonts w:ascii="Calibri" w:hAnsi="Calibri"/>
      <w:sz w:val="22"/>
    </w:rPr>
    <w:pPr>
      <w:contextualSpacing w:val="true"/>
      <w:ind w:left="720"/>
      <w:jc w:val="both"/>
      <w:spacing w:lineRule="auto" w:line="240" w:after="0" w:before="120"/>
    </w:pPr>
  </w:style>
  <w:style w:type="paragraph" w:styleId="503">
    <w:name w:val="Normal (Web)"/>
    <w:basedOn w:val="462"/>
    <w:uiPriority w:val="99"/>
    <w:unhideWhenUsed/>
    <w:rPr>
      <w:rFonts w:ascii="Times New Roman" w:hAnsi="Times New Roman" w:cs="Times New Roman"/>
      <w:sz w:val="24"/>
      <w:lang w:val="de-CH" w:eastAsia="de-CH"/>
    </w:rPr>
    <w:pPr>
      <w:spacing w:lineRule="auto" w:line="240" w:after="100" w:afterAutospacing="1" w:before="100" w:beforeAutospacing="1"/>
    </w:p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header" Target="header1.xml" /><Relationship Id="rId9" Type="http://schemas.openxmlformats.org/officeDocument/2006/relationships/hyperlink" Target="https://www.betonsuisse.ch/Wissen/Betonwissen/Produktion-und-Verwendung/Was-es-zur-Betonherstellung-braucht/" TargetMode="External"/><Relationship Id="rId10" Type="http://schemas.openxmlformats.org/officeDocument/2006/relationships/hyperlink" Target="https://www.beton-die-beste-wahl.de/rohstoffe/" TargetMode="External"/><Relationship Id="rId11" Type="http://schemas.openxmlformats.org/officeDocument/2006/relationships/hyperlink" Target="http://www.fskb.ch/wp-content/uploads/2018/01/Bericht-mineralische-Rohstoffe-CH.pdf" TargetMode="External"/><Relationship Id="rId12" Type="http://schemas.openxmlformats.org/officeDocument/2006/relationships/hyperlink" Target="https://www.beton-die-beste-wahl.de/rohstoffe/" TargetMode="External"/><Relationship Id="rId13" Type="http://schemas.openxmlformats.org/officeDocument/2006/relationships/hyperlink" Target="http://www.fskb.ch/wp-content/uploads/2018/01/Bericht-mineralische-Rohstoffe-CH.pdf" TargetMode="External"/><Relationship Id="rId14" Type="http://schemas.openxmlformats.org/officeDocument/2006/relationships/hyperlink" Target="https://www.umweltnetz-schweiz.ch/themen/ressourcen/3183-kies-als-gr%C3%B6sster-bodenschatz-der-schweiz.html" TargetMode="External"/></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ONLYOFFICE/5.6.3.2</Application>
  <Company/>
  <DocSecurity>0</DocSecurity>
  <HyperlinksChanged>false</HyperlinksChanged>
  <LinksUpToDate>false</LinksUpToDate>
  <ScaleCrop>false</ScaleCrop>
  <SharedDoc>false</SharedDoc>
  <Template>Übersichtsdokument für die Lehrperson</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Michaela Götsch (fhnw.ch)</cp:lastModifiedBy>
  <cp:revision>4</cp:revision>
  <dcterms:created xsi:type="dcterms:W3CDTF">2020-08-19T17:28:00Z</dcterms:created>
  <dcterms:modified xsi:type="dcterms:W3CDTF">2020-11-11T09:40:56Z</dcterms:modified>
</cp:coreProperties>
</file>